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0.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7.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8.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5.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43150D" w:rsidR="00854041" w:rsidP="00854041" w:rsidRDefault="00821F2E" w14:paraId="42F40656" w14:textId="77777777">
      <w:pPr>
        <w:rPr>
          <w:highlight w:val="lightGray"/>
        </w:rPr>
      </w:pPr>
      <w:r w:rsidRPr="0043150D">
        <w:rPr>
          <w:highlight w:val="lightGray"/>
        </w:rPr>
        <w:t>[N</w:t>
      </w:r>
      <w:r w:rsidRPr="0043150D" w:rsidR="00F57AE0">
        <w:rPr>
          <w:highlight w:val="lightGray"/>
        </w:rPr>
        <w:t>ote</w:t>
      </w:r>
      <w:r w:rsidRPr="0043150D">
        <w:rPr>
          <w:highlight w:val="lightGray"/>
        </w:rPr>
        <w:t xml:space="preserve"> for After Action Report/Improvement Plan</w:t>
      </w:r>
      <w:r w:rsidRPr="0043150D" w:rsidR="00951EAD">
        <w:rPr>
          <w:highlight w:val="lightGray"/>
        </w:rPr>
        <w:t xml:space="preserve"> (AAR/IP)</w:t>
      </w:r>
      <w:r w:rsidRPr="0043150D">
        <w:rPr>
          <w:highlight w:val="lightGray"/>
        </w:rPr>
        <w:t xml:space="preserve"> Template: </w:t>
      </w:r>
    </w:p>
    <w:p w:rsidRPr="0043150D" w:rsidR="00854041" w:rsidP="00854041" w:rsidRDefault="00F57AE0" w14:paraId="26A3EB62" w14:textId="77777777">
      <w:pPr>
        <w:numPr>
          <w:ilvl w:val="0"/>
          <w:numId w:val="5"/>
        </w:numPr>
        <w:rPr>
          <w:highlight w:val="lightGray"/>
        </w:rPr>
      </w:pPr>
      <w:r w:rsidRPr="0C644DB6" w:rsidR="0C644DB6">
        <w:rPr>
          <w:highlight w:val="lightGray"/>
        </w:rPr>
        <w:t xml:space="preserve">Text found in this </w:t>
      </w:r>
      <w:r w:rsidRPr="0C644DB6" w:rsidR="0C644DB6">
        <w:rPr>
          <w:highlight w:val="lightGray"/>
        </w:rPr>
        <w:t xml:space="preserve">document that is highlighted </w:t>
      </w:r>
      <w:r w:rsidRPr="0C644DB6" w:rsidR="0C644DB6">
        <w:rPr>
          <w:highlight w:val="lightGray"/>
        </w:rPr>
        <w:t xml:space="preserve">and bracketed is included to provide </w:t>
      </w:r>
      <w:bookmarkStart w:name="_Int_ULrG3bfo" w:id="190450228"/>
      <w:r w:rsidRPr="0C644DB6" w:rsidR="0C644DB6">
        <w:rPr>
          <w:highlight w:val="lightGray"/>
        </w:rPr>
        <w:t>instruction</w:t>
      </w:r>
      <w:bookmarkEnd w:id="190450228"/>
      <w:r w:rsidRPr="0C644DB6" w:rsidR="0C644DB6">
        <w:rPr>
          <w:highlight w:val="lightGray"/>
        </w:rPr>
        <w:t xml:space="preserve"> </w:t>
      </w:r>
      <w:r w:rsidRPr="0C644DB6" w:rsidR="0C644DB6">
        <w:rPr>
          <w:highlight w:val="lightGray"/>
        </w:rPr>
        <w:t>or to indicate a location to input text</w:t>
      </w:r>
      <w:r w:rsidRPr="0C644DB6" w:rsidR="0C644DB6">
        <w:rPr>
          <w:highlight w:val="lightGray"/>
        </w:rPr>
        <w:t>.</w:t>
      </w:r>
      <w:r w:rsidRPr="0C644DB6" w:rsidR="0C644DB6">
        <w:rPr>
          <w:highlight w:val="lightGray"/>
        </w:rPr>
        <w:t xml:space="preserve"> </w:t>
      </w:r>
    </w:p>
    <w:p w:rsidRPr="0043150D" w:rsidR="00854041" w:rsidP="00854041" w:rsidRDefault="00951EAD" w14:paraId="7989D5C8" w14:textId="77777777">
      <w:pPr>
        <w:numPr>
          <w:ilvl w:val="0"/>
          <w:numId w:val="5"/>
        </w:numPr>
        <w:rPr>
          <w:highlight w:val="lightGray"/>
        </w:rPr>
      </w:pPr>
      <w:r w:rsidRPr="0043150D">
        <w:rPr>
          <w:highlight w:val="lightGray"/>
        </w:rPr>
        <w:t>All text that is not highlighted is to be included in the final version of the AAR/IP</w:t>
      </w:r>
      <w:r w:rsidRPr="0043150D" w:rsidR="00032869">
        <w:rPr>
          <w:highlight w:val="lightGray"/>
        </w:rPr>
        <w:t>.</w:t>
      </w:r>
      <w:r w:rsidRPr="0043150D" w:rsidR="00CB10B2">
        <w:rPr>
          <w:highlight w:val="lightGray"/>
        </w:rPr>
        <w:t>]</w:t>
      </w:r>
      <w:r w:rsidRPr="0043150D" w:rsidR="00032869">
        <w:rPr>
          <w:highlight w:val="lightGray"/>
        </w:rPr>
        <w:t xml:space="preserve"> </w:t>
      </w:r>
    </w:p>
    <w:p w:rsidRPr="004F396E" w:rsidR="00567E0B" w:rsidP="00854041" w:rsidRDefault="00567E0B" w14:paraId="37DB48ED" w14:textId="77777777">
      <w:pPr>
        <w:pStyle w:val="01-ChapterHead"/>
        <w:widowControl w:val="0"/>
        <w:spacing w:after="280" w:line="240" w:lineRule="auto"/>
        <w:rPr>
          <w:rFonts w:ascii="Times New Roman" w:hAnsi="Times New Roman"/>
          <w:b/>
          <w:caps w:val="0"/>
          <w:sz w:val="52"/>
          <w:szCs w:val="52"/>
          <w:highlight w:val="yellow"/>
        </w:rPr>
      </w:pPr>
    </w:p>
    <w:p w:rsidRPr="0043150D" w:rsidR="00E57E98" w:rsidP="000C617D" w:rsidRDefault="00AC0B80" w14:paraId="72897BE5" w14:textId="77777777">
      <w:pPr>
        <w:pStyle w:val="01-ChapterHead"/>
        <w:widowControl w:val="0"/>
        <w:spacing w:after="280" w:line="240" w:lineRule="auto"/>
        <w:jc w:val="center"/>
        <w:rPr>
          <w:rFonts w:ascii="Verdana" w:hAnsi="Verdana"/>
          <w:b/>
          <w:caps w:val="0"/>
          <w:sz w:val="28"/>
          <w:szCs w:val="28"/>
          <w:highlight w:val="lightGray"/>
        </w:rPr>
      </w:pPr>
      <w:r w:rsidRPr="0043150D">
        <w:rPr>
          <w:rFonts w:ascii="Verdana" w:hAnsi="Verdana"/>
          <w:b/>
          <w:caps w:val="0"/>
          <w:sz w:val="28"/>
          <w:szCs w:val="28"/>
          <w:highlight w:val="lightGray"/>
        </w:rPr>
        <w:t>[</w:t>
      </w:r>
      <w:r w:rsidRPr="0043150D" w:rsidR="00C9263F">
        <w:rPr>
          <w:rFonts w:ascii="Verdana" w:hAnsi="Verdana"/>
          <w:b/>
          <w:caps w:val="0"/>
          <w:smallCaps/>
          <w:sz w:val="28"/>
          <w:szCs w:val="28"/>
          <w:highlight w:val="lightGray"/>
        </w:rPr>
        <w:t>Full Exercise Name</w:t>
      </w:r>
      <w:r w:rsidRPr="0043150D">
        <w:rPr>
          <w:rFonts w:ascii="Verdana" w:hAnsi="Verdana"/>
          <w:b/>
          <w:caps w:val="0"/>
          <w:sz w:val="28"/>
          <w:szCs w:val="28"/>
          <w:highlight w:val="lightGray"/>
        </w:rPr>
        <w:t>]</w:t>
      </w:r>
    </w:p>
    <w:p w:rsidRPr="0043150D" w:rsidR="00E57E98" w:rsidP="000C617D" w:rsidRDefault="00581049" w14:paraId="1F62EB31" w14:textId="77777777">
      <w:pPr>
        <w:pStyle w:val="01-ChapterHead"/>
        <w:widowControl w:val="0"/>
        <w:spacing w:after="280" w:line="240" w:lineRule="auto"/>
        <w:jc w:val="center"/>
        <w:rPr>
          <w:rFonts w:ascii="Verdana" w:hAnsi="Verdana"/>
          <w:b/>
          <w:caps w:val="0"/>
          <w:sz w:val="28"/>
          <w:szCs w:val="28"/>
          <w:highlight w:val="lightGray"/>
        </w:rPr>
      </w:pPr>
      <w:r w:rsidRPr="0043150D">
        <w:rPr>
          <w:rFonts w:ascii="Verdana" w:hAnsi="Verdana"/>
          <w:b/>
          <w:caps w:val="0"/>
          <w:sz w:val="28"/>
          <w:szCs w:val="28"/>
          <w:highlight w:val="lightGray"/>
        </w:rPr>
        <w:t>[</w:t>
      </w:r>
      <w:r w:rsidRPr="0043150D" w:rsidR="00E57E98">
        <w:rPr>
          <w:rFonts w:ascii="Verdana" w:hAnsi="Verdana"/>
          <w:b/>
          <w:caps w:val="0"/>
          <w:sz w:val="28"/>
          <w:szCs w:val="28"/>
          <w:highlight w:val="lightGray"/>
        </w:rPr>
        <w:t>Exercise Dates</w:t>
      </w:r>
      <w:r w:rsidRPr="0043150D">
        <w:rPr>
          <w:rFonts w:ascii="Verdana" w:hAnsi="Verdana"/>
          <w:b/>
          <w:caps w:val="0"/>
          <w:sz w:val="28"/>
          <w:szCs w:val="28"/>
          <w:highlight w:val="lightGray"/>
        </w:rPr>
        <w:t>]</w:t>
      </w:r>
    </w:p>
    <w:p w:rsidRPr="00355352" w:rsidR="00E57E98" w:rsidP="000C617D" w:rsidRDefault="00E57E98" w14:paraId="30E578F7" w14:textId="77777777">
      <w:pPr>
        <w:pStyle w:val="01-ChapterHead"/>
        <w:widowControl w:val="0"/>
        <w:spacing w:after="280" w:line="240" w:lineRule="auto"/>
        <w:jc w:val="center"/>
        <w:rPr>
          <w:rFonts w:ascii="Verdana" w:hAnsi="Verdana"/>
          <w:b/>
          <w:caps w:val="0"/>
          <w:sz w:val="28"/>
          <w:szCs w:val="28"/>
        </w:rPr>
      </w:pPr>
    </w:p>
    <w:p w:rsidRPr="00355352" w:rsidR="00E57E98" w:rsidP="000C617D" w:rsidRDefault="00E57E98" w14:paraId="6E5E5E1D" w14:textId="77777777">
      <w:pPr>
        <w:pStyle w:val="01-ChapterHead"/>
        <w:widowControl w:val="0"/>
        <w:spacing w:after="280" w:line="240" w:lineRule="auto"/>
        <w:jc w:val="center"/>
        <w:rPr>
          <w:rFonts w:ascii="Verdana" w:hAnsi="Verdana"/>
          <w:b/>
          <w:caps w:val="0"/>
          <w:sz w:val="28"/>
          <w:szCs w:val="28"/>
        </w:rPr>
      </w:pPr>
    </w:p>
    <w:p w:rsidRPr="00744283" w:rsidR="00E57E98" w:rsidP="000C617D" w:rsidRDefault="00481D76" w14:paraId="354D7C31" w14:textId="77777777">
      <w:pPr>
        <w:pStyle w:val="01-ChapterHead"/>
        <w:widowControl w:val="0"/>
        <w:spacing w:after="280" w:line="240" w:lineRule="auto"/>
        <w:jc w:val="center"/>
        <w:rPr>
          <w:rFonts w:ascii="Verdana" w:hAnsi="Verdana"/>
          <w:b/>
          <w:caps w:val="0"/>
          <w:smallCaps/>
          <w:sz w:val="56"/>
          <w:szCs w:val="56"/>
        </w:rPr>
      </w:pPr>
      <w:r w:rsidRPr="00744283">
        <w:rPr>
          <w:rFonts w:ascii="Verdana" w:hAnsi="Verdana"/>
          <w:b/>
          <w:caps w:val="0"/>
          <w:smallCaps/>
          <w:sz w:val="56"/>
          <w:szCs w:val="56"/>
        </w:rPr>
        <w:t>After Action Report/</w:t>
      </w:r>
      <w:r w:rsidRPr="00744283" w:rsidR="00E57E98">
        <w:rPr>
          <w:rFonts w:ascii="Verdana" w:hAnsi="Verdana"/>
          <w:b/>
          <w:caps w:val="0"/>
          <w:smallCaps/>
          <w:sz w:val="56"/>
          <w:szCs w:val="56"/>
        </w:rPr>
        <w:t>Improvement Plan</w:t>
      </w:r>
    </w:p>
    <w:p w:rsidRPr="00355352" w:rsidR="00E57E98" w:rsidP="000C617D" w:rsidRDefault="00581049" w14:paraId="78A22ECD" w14:textId="77777777">
      <w:pPr>
        <w:pStyle w:val="01-ChapterHead"/>
        <w:widowControl w:val="0"/>
        <w:spacing w:after="280" w:line="240" w:lineRule="auto"/>
        <w:jc w:val="center"/>
        <w:rPr>
          <w:rFonts w:ascii="Verdana" w:hAnsi="Verdana"/>
          <w:b/>
          <w:caps w:val="0"/>
          <w:sz w:val="28"/>
          <w:szCs w:val="28"/>
        </w:rPr>
      </w:pPr>
      <w:r w:rsidRPr="0043150D">
        <w:rPr>
          <w:rFonts w:ascii="Verdana" w:hAnsi="Verdana"/>
          <w:b/>
          <w:caps w:val="0"/>
          <w:sz w:val="28"/>
          <w:szCs w:val="28"/>
          <w:highlight w:val="lightGray"/>
        </w:rPr>
        <w:t>[</w:t>
      </w:r>
      <w:r w:rsidRPr="0043150D" w:rsidR="00E57E98">
        <w:rPr>
          <w:rFonts w:ascii="Verdana" w:hAnsi="Verdana"/>
          <w:b/>
          <w:caps w:val="0"/>
          <w:sz w:val="28"/>
          <w:szCs w:val="28"/>
          <w:highlight w:val="lightGray"/>
        </w:rPr>
        <w:t>Publication Date</w:t>
      </w:r>
      <w:r w:rsidRPr="0043150D">
        <w:rPr>
          <w:rFonts w:ascii="Verdana" w:hAnsi="Verdana"/>
          <w:b/>
          <w:caps w:val="0"/>
          <w:sz w:val="28"/>
          <w:szCs w:val="28"/>
          <w:highlight w:val="lightGray"/>
        </w:rPr>
        <w:t>]</w:t>
      </w:r>
    </w:p>
    <w:p w:rsidRPr="004F396E" w:rsidR="00E57E98" w:rsidP="000C617D" w:rsidRDefault="00E57E98" w14:paraId="00EA67DC" w14:textId="77777777">
      <w:pPr>
        <w:pStyle w:val="01-ChapterHead"/>
        <w:widowControl w:val="0"/>
        <w:spacing w:after="280" w:line="240" w:lineRule="auto"/>
        <w:jc w:val="center"/>
        <w:rPr>
          <w:rFonts w:ascii="Times New Roman" w:hAnsi="Times New Roman"/>
          <w:b/>
          <w:caps w:val="0"/>
          <w:sz w:val="36"/>
          <w:szCs w:val="36"/>
        </w:rPr>
      </w:pPr>
    </w:p>
    <w:p w:rsidRPr="004F396E" w:rsidR="00E57E98" w:rsidP="000C617D" w:rsidRDefault="00E57E98" w14:paraId="3B9F204A" w14:textId="77777777">
      <w:pPr>
        <w:pStyle w:val="01-ChapterHead"/>
        <w:widowControl w:val="0"/>
        <w:spacing w:after="280" w:line="240" w:lineRule="auto"/>
        <w:jc w:val="center"/>
        <w:rPr>
          <w:rFonts w:ascii="Times New Roman" w:hAnsi="Times New Roman"/>
          <w:b/>
          <w:caps w:val="0"/>
          <w:sz w:val="36"/>
          <w:szCs w:val="36"/>
        </w:rPr>
      </w:pPr>
    </w:p>
    <w:p w:rsidRPr="004F396E" w:rsidR="00E57E98" w:rsidP="000C617D" w:rsidRDefault="00E57E98" w14:paraId="62A687A8" w14:textId="77777777">
      <w:pPr>
        <w:pStyle w:val="01-ChapterHead"/>
        <w:widowControl w:val="0"/>
        <w:spacing w:after="280" w:line="240" w:lineRule="auto"/>
        <w:jc w:val="center"/>
        <w:rPr>
          <w:rFonts w:ascii="Times New Roman" w:hAnsi="Times New Roman"/>
          <w:b/>
          <w:caps w:val="0"/>
          <w:sz w:val="36"/>
          <w:szCs w:val="36"/>
        </w:rPr>
      </w:pPr>
    </w:p>
    <w:p w:rsidRPr="004F396E" w:rsidR="00E57E98" w:rsidP="000C617D" w:rsidRDefault="00E57E98" w14:paraId="29AF15FE" w14:textId="77777777">
      <w:pPr>
        <w:pStyle w:val="01-ChapterHead"/>
        <w:widowControl w:val="0"/>
        <w:spacing w:after="280" w:line="240" w:lineRule="auto"/>
        <w:jc w:val="center"/>
        <w:rPr>
          <w:rFonts w:ascii="Times New Roman" w:hAnsi="Times New Roman"/>
          <w:b/>
          <w:caps w:val="0"/>
          <w:sz w:val="36"/>
          <w:szCs w:val="36"/>
        </w:rPr>
      </w:pPr>
    </w:p>
    <w:p w:rsidRPr="004F396E" w:rsidR="00E57E98" w:rsidP="000C617D" w:rsidRDefault="00E57E98" w14:paraId="3CEB8292" w14:textId="77777777">
      <w:pPr>
        <w:pStyle w:val="01-ChapterHead"/>
        <w:widowControl w:val="0"/>
        <w:spacing w:after="280" w:line="240" w:lineRule="auto"/>
        <w:jc w:val="center"/>
        <w:rPr>
          <w:rFonts w:ascii="Times New Roman" w:hAnsi="Times New Roman"/>
          <w:b/>
          <w:caps w:val="0"/>
          <w:sz w:val="36"/>
          <w:szCs w:val="36"/>
        </w:rPr>
      </w:pPr>
    </w:p>
    <w:p w:rsidRPr="00C85ACF" w:rsidR="00567E0B" w:rsidP="000C617D" w:rsidRDefault="00567E0B" w14:paraId="31FCF7F4" w14:textId="77777777">
      <w:pPr>
        <w:pStyle w:val="01-ChapterHead"/>
        <w:widowControl w:val="0"/>
        <w:spacing w:after="280" w:line="240" w:lineRule="auto"/>
        <w:rPr>
          <w:rFonts w:ascii="Times New Roman" w:hAnsi="Times New Roman"/>
          <w:caps w:val="0"/>
          <w:sz w:val="24"/>
          <w:szCs w:val="24"/>
        </w:rPr>
      </w:pPr>
    </w:p>
    <w:p w:rsidRPr="00DC3A53" w:rsidR="00C85ACF" w:rsidP="00A94637" w:rsidRDefault="00954D44" w14:paraId="50C1081B" w14:textId="77777777">
      <w:pPr>
        <w:pStyle w:val="CommentText"/>
        <w:rPr>
          <w:rFonts w:ascii="Times New Roman" w:hAnsi="Times New Roman"/>
          <w:sz w:val="24"/>
          <w:szCs w:val="24"/>
          <w:highlight w:val="lightGray"/>
        </w:rPr>
      </w:pPr>
      <w:r w:rsidRPr="00DC3A53">
        <w:rPr>
          <w:rFonts w:ascii="Times New Roman" w:hAnsi="Times New Roman"/>
          <w:sz w:val="24"/>
          <w:szCs w:val="24"/>
          <w:highlight w:val="lightGray"/>
        </w:rPr>
        <w:t>[</w:t>
      </w:r>
      <w:r w:rsidR="0011304A">
        <w:rPr>
          <w:rFonts w:ascii="Times New Roman" w:hAnsi="Times New Roman"/>
          <w:sz w:val="24"/>
          <w:szCs w:val="24"/>
          <w:highlight w:val="lightGray"/>
        </w:rPr>
        <w:t>On the cover page, i</w:t>
      </w:r>
      <w:r w:rsidRPr="00DC3A53" w:rsidR="00E57E98">
        <w:rPr>
          <w:rFonts w:ascii="Times New Roman" w:hAnsi="Times New Roman"/>
          <w:sz w:val="24"/>
          <w:szCs w:val="24"/>
          <w:highlight w:val="lightGray"/>
        </w:rPr>
        <w:t>nsert additional graphics suc</w:t>
      </w:r>
      <w:r w:rsidRPr="00DC3A53" w:rsidR="00567E0B">
        <w:rPr>
          <w:rFonts w:ascii="Times New Roman" w:hAnsi="Times New Roman"/>
          <w:sz w:val="24"/>
          <w:szCs w:val="24"/>
          <w:highlight w:val="lightGray"/>
        </w:rPr>
        <w:t>h as logos, pictures, and background colors as desired</w:t>
      </w:r>
      <w:r w:rsidRPr="00DC3A53" w:rsidR="00477A37">
        <w:rPr>
          <w:rFonts w:ascii="Times New Roman" w:hAnsi="Times New Roman"/>
          <w:sz w:val="24"/>
          <w:szCs w:val="24"/>
          <w:highlight w:val="lightGray"/>
        </w:rPr>
        <w:t>.</w:t>
      </w:r>
      <w:r w:rsidRPr="00DC3A53" w:rsidR="00383E14">
        <w:rPr>
          <w:rFonts w:ascii="Times New Roman" w:hAnsi="Times New Roman"/>
          <w:caps/>
          <w:sz w:val="24"/>
          <w:szCs w:val="24"/>
          <w:highlight w:val="lightGray"/>
        </w:rPr>
        <w:t xml:space="preserve">  </w:t>
      </w:r>
      <w:r w:rsidRPr="00617DEE" w:rsidR="00617DEE">
        <w:rPr>
          <w:rFonts w:ascii="Times New Roman" w:hAnsi="Times New Roman"/>
          <w:sz w:val="24"/>
          <w:szCs w:val="24"/>
          <w:highlight w:val="lightGray"/>
        </w:rPr>
        <w:t>Th</w:t>
      </w:r>
      <w:r w:rsidR="00617DEE">
        <w:rPr>
          <w:rFonts w:ascii="Times New Roman" w:hAnsi="Times New Roman"/>
          <w:sz w:val="24"/>
          <w:szCs w:val="24"/>
          <w:highlight w:val="lightGray"/>
        </w:rPr>
        <w:t xml:space="preserve">e </w:t>
      </w:r>
      <w:r w:rsidR="003B166B">
        <w:rPr>
          <w:rFonts w:ascii="Times New Roman" w:hAnsi="Times New Roman"/>
          <w:sz w:val="24"/>
          <w:szCs w:val="24"/>
          <w:highlight w:val="lightGray"/>
        </w:rPr>
        <w:t>word “Draft”</w:t>
      </w:r>
      <w:r w:rsidR="00617DEE">
        <w:rPr>
          <w:rFonts w:ascii="Times New Roman" w:hAnsi="Times New Roman"/>
          <w:sz w:val="24"/>
          <w:szCs w:val="24"/>
          <w:highlight w:val="lightGray"/>
        </w:rPr>
        <w:t xml:space="preserve"> should be included</w:t>
      </w:r>
      <w:r w:rsidR="003B166B">
        <w:rPr>
          <w:rFonts w:ascii="Times New Roman" w:hAnsi="Times New Roman"/>
          <w:sz w:val="24"/>
          <w:szCs w:val="24"/>
          <w:highlight w:val="lightGray"/>
        </w:rPr>
        <w:t xml:space="preserve"> </w:t>
      </w:r>
      <w:r w:rsidR="00604321">
        <w:rPr>
          <w:rFonts w:ascii="Times New Roman" w:hAnsi="Times New Roman"/>
          <w:sz w:val="24"/>
          <w:szCs w:val="24"/>
          <w:highlight w:val="lightGray"/>
        </w:rPr>
        <w:t xml:space="preserve">before the phrase “After Action Report/Improvement Plan” </w:t>
      </w:r>
      <w:r w:rsidR="00617DEE">
        <w:rPr>
          <w:rFonts w:ascii="Times New Roman" w:hAnsi="Times New Roman"/>
          <w:sz w:val="24"/>
          <w:szCs w:val="24"/>
          <w:highlight w:val="lightGray"/>
        </w:rPr>
        <w:t>on the cover page and in the header/footer of</w:t>
      </w:r>
      <w:r w:rsidR="003B166B">
        <w:rPr>
          <w:rFonts w:ascii="Times New Roman" w:hAnsi="Times New Roman"/>
          <w:sz w:val="24"/>
          <w:szCs w:val="24"/>
          <w:highlight w:val="lightGray"/>
        </w:rPr>
        <w:t xml:space="preserve"> all versions except the </w:t>
      </w:r>
      <w:r w:rsidR="00A94637">
        <w:rPr>
          <w:rFonts w:ascii="Times New Roman" w:hAnsi="Times New Roman"/>
          <w:sz w:val="24"/>
          <w:szCs w:val="24"/>
          <w:highlight w:val="lightGray"/>
        </w:rPr>
        <w:t>final AAR/IP</w:t>
      </w:r>
      <w:r w:rsidR="003B166B">
        <w:rPr>
          <w:rFonts w:ascii="Times New Roman" w:hAnsi="Times New Roman"/>
          <w:sz w:val="24"/>
          <w:szCs w:val="24"/>
          <w:highlight w:val="lightGray"/>
        </w:rPr>
        <w:t>.</w:t>
      </w:r>
      <w:r w:rsidRPr="00DC3A53" w:rsidR="00477A37">
        <w:rPr>
          <w:rFonts w:ascii="Times New Roman" w:hAnsi="Times New Roman"/>
          <w:sz w:val="24"/>
          <w:szCs w:val="24"/>
          <w:highlight w:val="lightGray"/>
        </w:rPr>
        <w:t>]</w:t>
      </w:r>
    </w:p>
    <w:p w:rsidRPr="00C417CD" w:rsidR="00091650" w:rsidP="00C417CD" w:rsidRDefault="00C85ACF" w14:paraId="1860E40E" w14:textId="77777777">
      <w:pPr>
        <w:pStyle w:val="CommentText"/>
        <w:rPr>
          <w:rFonts w:ascii="Times New Roman" w:hAnsi="Times New Roman"/>
          <w:sz w:val="24"/>
          <w:szCs w:val="24"/>
        </w:rPr>
      </w:pPr>
      <w:r>
        <w:rPr>
          <w:highlight w:val="yellow"/>
        </w:rPr>
        <w:br w:type="page"/>
      </w:r>
    </w:p>
    <w:p w:rsidRPr="004F396E" w:rsidR="00091650" w:rsidP="000C617D" w:rsidRDefault="00091650" w14:paraId="5819A44F"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6AC13F84"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12AE9C79"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4FB5888D"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024464B7"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14D86BA4"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4DA63E08"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7DA6A65F"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7D49992C"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0B862732"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349A6688"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225C402E"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4816F735"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34168592"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5F0EF94B"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5C7EA87B"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091650" w:rsidP="000C617D" w:rsidRDefault="00091650" w14:paraId="021268A7"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00EE5666" w:rsidP="00EE5666" w:rsidRDefault="00091650" w14:paraId="17458CB6" w14:textId="77777777">
      <w:pPr>
        <w:jc w:val="center"/>
      </w:pPr>
      <w:r w:rsidRPr="00DF340B">
        <w:t>This page is intentionally blank.</w:t>
      </w:r>
    </w:p>
    <w:p w:rsidR="00C85ACF" w:rsidP="00C85ACF" w:rsidRDefault="00C85ACF" w14:paraId="6233E4E1" w14:textId="77777777">
      <w:pPr>
        <w:rPr>
          <w:rFonts w:ascii="Times New Roman" w:hAnsi="Times New Roman"/>
          <w:b/>
          <w:sz w:val="40"/>
          <w:szCs w:val="40"/>
        </w:rPr>
      </w:pPr>
    </w:p>
    <w:p w:rsidR="00C85ACF" w:rsidP="00C85ACF" w:rsidRDefault="00C85ACF" w14:paraId="7BE07682" w14:textId="77777777">
      <w:pPr>
        <w:rPr>
          <w:rFonts w:ascii="Times New Roman" w:hAnsi="Times New Roman"/>
          <w:b/>
          <w:sz w:val="40"/>
          <w:szCs w:val="40"/>
        </w:rPr>
        <w:sectPr w:rsidR="00C85ACF" w:rsidSect="00C26EB3">
          <w:headerReference w:type="default" r:id="rId7"/>
          <w:footerReference w:type="even" r:id="rId8"/>
          <w:footerReference w:type="default" r:id="rId9"/>
          <w:pgSz w:w="12240" w:h="15840" w:orient="portrait" w:code="1"/>
          <w:pgMar w:top="1714" w:right="1440" w:bottom="1440" w:left="1440" w:header="720" w:footer="720" w:gutter="0"/>
          <w:cols w:space="720"/>
          <w:docGrid w:linePitch="360"/>
        </w:sectPr>
      </w:pPr>
    </w:p>
    <w:p w:rsidRPr="00F23A39" w:rsidR="00F23A39" w:rsidP="00F23A39" w:rsidRDefault="008832C1" w14:paraId="6D2F5335" w14:textId="77777777">
      <w:pPr>
        <w:keepNext/>
        <w:widowControl/>
        <w:autoSpaceDE/>
        <w:autoSpaceDN/>
        <w:adjustRightInd/>
        <w:spacing w:before="240" w:after="160"/>
        <w:jc w:val="center"/>
        <w:outlineLvl w:val="0"/>
        <w:rPr>
          <w:rFonts w:ascii="Arial Bold" w:hAnsi="Arial Bold" w:cs="Arial"/>
          <w:b/>
          <w:bCs/>
          <w:smallCaps/>
          <w:color w:val="000080"/>
          <w:kern w:val="32"/>
          <w:sz w:val="38"/>
          <w:szCs w:val="38"/>
        </w:rPr>
      </w:pPr>
      <w:bookmarkStart w:name="_Toc152130234" w:id="0"/>
      <w:r>
        <w:rPr>
          <w:rFonts w:ascii="Arial Bold" w:hAnsi="Arial Bold" w:cs="Arial"/>
          <w:b/>
          <w:bCs/>
          <w:smallCaps/>
          <w:color w:val="000080"/>
          <w:kern w:val="32"/>
          <w:sz w:val="38"/>
          <w:szCs w:val="38"/>
        </w:rPr>
        <w:t xml:space="preserve">Administrative </w:t>
      </w:r>
      <w:r w:rsidRPr="00F23A39" w:rsidR="00F23A39">
        <w:rPr>
          <w:rFonts w:ascii="Arial Bold" w:hAnsi="Arial Bold" w:cs="Arial"/>
          <w:b/>
          <w:bCs/>
          <w:smallCaps/>
          <w:color w:val="000080"/>
          <w:kern w:val="32"/>
          <w:sz w:val="38"/>
          <w:szCs w:val="38"/>
        </w:rPr>
        <w:t>Handling Instructions</w:t>
      </w:r>
      <w:bookmarkEnd w:id="0"/>
    </w:p>
    <w:p w:rsidRPr="004F396E" w:rsidR="00091650" w:rsidP="00975189" w:rsidRDefault="00091650" w14:paraId="4B980D5E" w14:textId="77777777">
      <w:pPr>
        <w:widowControl/>
        <w:numPr>
          <w:ilvl w:val="0"/>
          <w:numId w:val="2"/>
        </w:numPr>
        <w:tabs>
          <w:tab w:val="clear" w:pos="720"/>
        </w:tabs>
        <w:autoSpaceDE/>
        <w:autoSpaceDN/>
        <w:adjustRightInd/>
        <w:ind w:left="360"/>
        <w:rPr>
          <w:rFonts w:ascii="Times New Roman" w:hAnsi="Times New Roman"/>
        </w:rPr>
      </w:pPr>
      <w:r w:rsidRPr="004F396E">
        <w:rPr>
          <w:rFonts w:ascii="Times New Roman" w:hAnsi="Times New Roman"/>
        </w:rPr>
        <w:t xml:space="preserve">The title of this document is </w:t>
      </w:r>
      <w:r w:rsidRPr="00FD35D6">
        <w:rPr>
          <w:rStyle w:val="CommentTextChar"/>
        </w:rPr>
        <w:t>[complete and formal title of document]</w:t>
      </w:r>
      <w:r w:rsidRPr="004F396E">
        <w:rPr>
          <w:rFonts w:ascii="Times New Roman" w:hAnsi="Times New Roman"/>
        </w:rPr>
        <w:t>.</w:t>
      </w:r>
    </w:p>
    <w:p w:rsidRPr="004F396E" w:rsidR="00091650" w:rsidP="000C617D" w:rsidRDefault="00091650" w14:paraId="2345A565" w14:textId="77777777">
      <w:pPr>
        <w:rPr>
          <w:rFonts w:ascii="Times New Roman" w:hAnsi="Times New Roman"/>
        </w:rPr>
      </w:pPr>
    </w:p>
    <w:p w:rsidRPr="004F396E" w:rsidR="00091650" w:rsidP="00975189" w:rsidRDefault="00091650" w14:paraId="41E6C9CA" w14:textId="77777777">
      <w:pPr>
        <w:widowControl w:val="1"/>
        <w:numPr>
          <w:ilvl w:val="0"/>
          <w:numId w:val="2"/>
        </w:numPr>
        <w:tabs>
          <w:tab w:val="clear" w:pos="720"/>
        </w:tabs>
        <w:autoSpaceDE/>
        <w:autoSpaceDN/>
        <w:adjustRightInd/>
        <w:ind w:left="360"/>
        <w:rPr>
          <w:rFonts w:ascii="Times New Roman" w:hAnsi="Times New Roman"/>
        </w:rPr>
      </w:pPr>
      <w:r w:rsidRPr="0C644DB6" w:rsidR="0C644DB6">
        <w:rPr>
          <w:rFonts w:ascii="Times New Roman" w:hAnsi="Times New Roman"/>
        </w:rPr>
        <w:t xml:space="preserve">The information gathered in this AAR/IP is classified as </w:t>
      </w:r>
      <w:r w:rsidRPr="0C644DB6" w:rsidR="0C644DB6">
        <w:rPr>
          <w:rStyle w:val="CommentTextChar"/>
        </w:rPr>
        <w:t>[For Official Use Only (FOUO)</w:t>
      </w:r>
      <w:r w:rsidRPr="0C644DB6" w:rsidR="0C644DB6">
        <w:rPr>
          <w:rFonts w:ascii="Times New Roman" w:hAnsi="Times New Roman"/>
          <w:highlight w:val="lightGray"/>
        </w:rPr>
        <w:t>]</w:t>
      </w:r>
      <w:r w:rsidRPr="0C644DB6" w:rsidR="0C644DB6">
        <w:rPr>
          <w:rFonts w:ascii="Times New Roman" w:hAnsi="Times New Roman"/>
        </w:rPr>
        <w:t xml:space="preserve"> and should be handled as sensitive information not to be disclosed. </w:t>
      </w:r>
      <w:del w:author="Guest User" w:date="2025-06-30T23:03:08.634Z" w:id="1510589676">
        <w:r w:rsidRPr="0C644DB6" w:rsidDel="0C644DB6">
          <w:rPr>
            <w:rFonts w:ascii="Times New Roman" w:hAnsi="Times New Roman"/>
          </w:rPr>
          <w:delText xml:space="preserve"> </w:delText>
        </w:r>
      </w:del>
      <w:r w:rsidRPr="0C644DB6" w:rsidR="0C644DB6">
        <w:rPr>
          <w:rFonts w:ascii="Times New Roman" w:hAnsi="Times New Roman"/>
        </w:rPr>
        <w:t xml:space="preserve">This document should be safeguarded, handled, transmitted, and stored </w:t>
      </w:r>
      <w:r w:rsidRPr="0C644DB6" w:rsidR="0C644DB6">
        <w:rPr>
          <w:rFonts w:ascii="Times New Roman" w:hAnsi="Times New Roman"/>
        </w:rPr>
        <w:t>in accordance with</w:t>
      </w:r>
      <w:r w:rsidRPr="0C644DB6" w:rsidR="0C644DB6">
        <w:rPr>
          <w:rFonts w:ascii="Times New Roman" w:hAnsi="Times New Roman"/>
        </w:rPr>
        <w:t xml:space="preserve"> </w:t>
      </w:r>
      <w:r w:rsidRPr="0C644DB6" w:rsidR="0C644DB6">
        <w:rPr>
          <w:rFonts w:ascii="Times New Roman" w:hAnsi="Times New Roman"/>
        </w:rPr>
        <w:t>appropriate security</w:t>
      </w:r>
      <w:r w:rsidRPr="0C644DB6" w:rsidR="0C644DB6">
        <w:rPr>
          <w:rFonts w:ascii="Times New Roman" w:hAnsi="Times New Roman"/>
        </w:rPr>
        <w:t xml:space="preserve"> directives</w:t>
      </w:r>
      <w:r w:rsidRPr="0C644DB6" w:rsidR="0C644DB6">
        <w:rPr>
          <w:rFonts w:ascii="Times New Roman" w:hAnsi="Times New Roman"/>
        </w:rPr>
        <w:t xml:space="preserve">. </w:t>
      </w:r>
      <w:del w:author="Guest User" w:date="2025-06-30T23:03:14.879Z" w:id="625204697">
        <w:r w:rsidRPr="0C644DB6" w:rsidDel="0C644DB6">
          <w:rPr>
            <w:rFonts w:ascii="Times New Roman" w:hAnsi="Times New Roman"/>
          </w:rPr>
          <w:delText xml:space="preserve"> </w:delText>
        </w:r>
      </w:del>
      <w:r w:rsidRPr="0C644DB6" w:rsidR="0C644DB6">
        <w:rPr>
          <w:rFonts w:ascii="Times New Roman" w:hAnsi="Times New Roman"/>
        </w:rPr>
        <w:t xml:space="preserve">Reproduction of this document, in whole or in part, without prior approval from </w:t>
      </w:r>
      <w:r w:rsidRPr="0C644DB6" w:rsidR="0C644DB6">
        <w:rPr>
          <w:rStyle w:val="CommentTextChar"/>
        </w:rPr>
        <w:t>[agency]</w:t>
      </w:r>
      <w:r w:rsidRPr="0C644DB6" w:rsidR="0C644DB6">
        <w:rPr>
          <w:rFonts w:ascii="Times New Roman" w:hAnsi="Times New Roman"/>
        </w:rPr>
        <w:t xml:space="preserve"> is prohibited.</w:t>
      </w:r>
    </w:p>
    <w:p w:rsidRPr="004F396E" w:rsidR="00091650" w:rsidP="000C617D" w:rsidRDefault="00091650" w14:paraId="4DD829C4" w14:textId="77777777">
      <w:pPr>
        <w:rPr>
          <w:rFonts w:ascii="Times New Roman" w:hAnsi="Times New Roman"/>
        </w:rPr>
      </w:pPr>
    </w:p>
    <w:p w:rsidRPr="004F396E" w:rsidR="00091650" w:rsidP="00975189" w:rsidRDefault="00091650" w14:paraId="78C726CE" w14:textId="7E4912BC">
      <w:pPr>
        <w:widowControl w:val="1"/>
        <w:numPr>
          <w:ilvl w:val="0"/>
          <w:numId w:val="2"/>
        </w:numPr>
        <w:tabs>
          <w:tab w:val="clear" w:pos="720"/>
        </w:tabs>
        <w:autoSpaceDE/>
        <w:autoSpaceDN/>
        <w:adjustRightInd/>
        <w:ind w:left="360"/>
        <w:rPr>
          <w:rFonts w:ascii="Times New Roman" w:hAnsi="Times New Roman"/>
        </w:rPr>
      </w:pPr>
      <w:r w:rsidRPr="0C644DB6" w:rsidR="0C644DB6">
        <w:rPr>
          <w:rFonts w:ascii="Times New Roman" w:hAnsi="Times New Roman"/>
        </w:rPr>
        <w:t xml:space="preserve">At a minimum, the attached materials will be </w:t>
      </w:r>
      <w:ins w:author="Guest User" w:date="2025-06-30T23:04:23.223Z" w:id="2092498448">
        <w:r w:rsidRPr="0C644DB6" w:rsidR="0C644DB6">
          <w:rPr>
            <w:rFonts w:ascii="Times New Roman" w:hAnsi="Times New Roman"/>
          </w:rPr>
          <w:t>distributed</w:t>
        </w:r>
      </w:ins>
      <w:del w:author="Guest User" w:date="2025-06-30T23:04:18.602Z" w:id="267550265">
        <w:r w:rsidRPr="0C644DB6" w:rsidDel="0C644DB6">
          <w:rPr>
            <w:rFonts w:ascii="Times New Roman" w:hAnsi="Times New Roman"/>
          </w:rPr>
          <w:delText>disseminated</w:delText>
        </w:r>
      </w:del>
      <w:r w:rsidRPr="0C644DB6" w:rsidR="0C644DB6">
        <w:rPr>
          <w:rFonts w:ascii="Times New Roman" w:hAnsi="Times New Roman"/>
        </w:rPr>
        <w:t xml:space="preserve"> only on a need-to-know basis and when unattended, will be stored in a locked container or area offering sufficient protection against theft, compromise, inadvertent access, and unauthorized disclosure.</w:t>
      </w:r>
    </w:p>
    <w:p w:rsidRPr="004F396E" w:rsidR="00091650" w:rsidP="000C617D" w:rsidRDefault="00091650" w14:paraId="0B28AE8A" w14:textId="77777777">
      <w:pPr>
        <w:rPr>
          <w:rFonts w:ascii="Times New Roman" w:hAnsi="Times New Roman"/>
        </w:rPr>
      </w:pPr>
    </w:p>
    <w:p w:rsidR="00954D44" w:rsidP="00975189" w:rsidRDefault="00091650" w14:paraId="32BCA7CB" w14:textId="77777777">
      <w:pPr>
        <w:widowControl/>
        <w:numPr>
          <w:ilvl w:val="0"/>
          <w:numId w:val="2"/>
        </w:numPr>
        <w:tabs>
          <w:tab w:val="clear" w:pos="720"/>
        </w:tabs>
        <w:autoSpaceDE/>
        <w:autoSpaceDN/>
        <w:adjustRightInd/>
        <w:ind w:left="360"/>
        <w:rPr>
          <w:rFonts w:ascii="Times New Roman" w:hAnsi="Times New Roman"/>
        </w:rPr>
      </w:pPr>
      <w:r w:rsidRPr="004F396E">
        <w:rPr>
          <w:rFonts w:ascii="Times New Roman" w:hAnsi="Times New Roman"/>
        </w:rPr>
        <w:t>Points of Contact:</w:t>
      </w:r>
      <w:r w:rsidR="0030180C">
        <w:rPr>
          <w:rFonts w:ascii="Times New Roman" w:hAnsi="Times New Roman"/>
        </w:rPr>
        <w:t xml:space="preserve"> </w:t>
      </w:r>
      <w:r w:rsidRPr="00FD35D6">
        <w:rPr>
          <w:rStyle w:val="CommentTextChar"/>
        </w:rPr>
        <w:t>[</w:t>
      </w:r>
      <w:r w:rsidRPr="00FD35D6" w:rsidR="00481D76">
        <w:rPr>
          <w:rStyle w:val="CommentTextChar"/>
        </w:rPr>
        <w:t>List</w:t>
      </w:r>
      <w:r w:rsidRPr="00FD35D6">
        <w:rPr>
          <w:rStyle w:val="CommentTextChar"/>
        </w:rPr>
        <w:t xml:space="preserve"> all points of contact</w:t>
      </w:r>
      <w:r w:rsidR="009133EE">
        <w:rPr>
          <w:rStyle w:val="CommentTextChar"/>
        </w:rPr>
        <w:t xml:space="preserve"> below</w:t>
      </w:r>
      <w:r w:rsidRPr="00FD35D6" w:rsidR="006A07C6">
        <w:rPr>
          <w:rStyle w:val="CommentTextChar"/>
        </w:rPr>
        <w:t>.</w:t>
      </w:r>
      <w:r w:rsidRPr="00FD35D6">
        <w:rPr>
          <w:rStyle w:val="CommentTextChar"/>
        </w:rPr>
        <w:t>]</w:t>
      </w:r>
    </w:p>
    <w:p w:rsidR="00840632" w:rsidP="00840632" w:rsidRDefault="00840632" w14:paraId="0A7DF16A" w14:textId="77777777">
      <w:pPr>
        <w:widowControl/>
        <w:autoSpaceDE/>
        <w:autoSpaceDN/>
        <w:adjustRightInd/>
        <w:rPr>
          <w:rFonts w:ascii="Times New Roman" w:hAnsi="Times New Roman"/>
        </w:rPr>
      </w:pPr>
    </w:p>
    <w:p w:rsidRPr="00C94684" w:rsidR="00C94684" w:rsidP="006223DF" w:rsidRDefault="00840632" w14:paraId="1CA31ABE" w14:textId="77777777">
      <w:pPr>
        <w:pStyle w:val="BodyText"/>
        <w:spacing w:after="160"/>
        <w:ind w:left="360"/>
        <w:jc w:val="left"/>
        <w:rPr>
          <w:rFonts w:ascii="Times New Roman" w:hAnsi="Times New Roman"/>
          <w:i w:val="0"/>
          <w:sz w:val="24"/>
          <w:szCs w:val="24"/>
        </w:rPr>
      </w:pPr>
      <w:r w:rsidRPr="00C94684">
        <w:rPr>
          <w:rFonts w:ascii="Times New Roman" w:hAnsi="Times New Roman"/>
          <w:i w:val="0"/>
          <w:sz w:val="24"/>
          <w:szCs w:val="24"/>
          <w:highlight w:val="lightGray"/>
        </w:rPr>
        <w:t>[Federal POC:]</w:t>
      </w:r>
    </w:p>
    <w:p w:rsidRPr="005F3A55" w:rsidR="00840632" w:rsidP="00C94684" w:rsidRDefault="00840632" w14:paraId="3845BD72" w14:textId="77777777">
      <w:pPr>
        <w:pStyle w:val="BodyText"/>
        <w:ind w:left="360"/>
        <w:jc w:val="left"/>
        <w:rPr>
          <w:rFonts w:ascii="Times New Roman" w:hAnsi="Times New Roman"/>
          <w:i w:val="0"/>
          <w:sz w:val="24"/>
          <w:szCs w:val="24"/>
          <w:highlight w:val="lightGray"/>
        </w:rPr>
      </w:pPr>
      <w:smartTag w:uri="urn:schemas-microsoft-com:office:smarttags" w:element="place">
        <w:smartTag w:uri="urn:schemas-microsoft-com:office:smarttags" w:element="PlaceName">
          <w:r w:rsidRPr="005F3A55">
            <w:rPr>
              <w:rFonts w:ascii="Times New Roman" w:hAnsi="Times New Roman"/>
              <w:i w:val="0"/>
              <w:sz w:val="24"/>
              <w:szCs w:val="24"/>
              <w:highlight w:val="lightGray"/>
            </w:rPr>
            <w:t>Name</w:t>
          </w:r>
        </w:smartTag>
        <w:r w:rsidRPr="005F3A55">
          <w:rPr>
            <w:rFonts w:ascii="Times New Roman" w:hAnsi="Times New Roman"/>
            <w:i w:val="0"/>
            <w:sz w:val="24"/>
            <w:szCs w:val="24"/>
            <w:highlight w:val="lightGray"/>
          </w:rPr>
          <w:t xml:space="preserve"> </w:t>
        </w:r>
        <w:r w:rsidRPr="005F3A55">
          <w:rPr>
            <w:rFonts w:ascii="Times New Roman" w:hAnsi="Times New Roman"/>
            <w:i w:val="0"/>
            <w:sz w:val="24"/>
            <w:szCs w:val="24"/>
            <w:highlight w:val="lightGray"/>
          </w:rPr>
          <w:br/>
        </w:r>
        <w:smartTag w:uri="urn:schemas-microsoft-com:office:smarttags" w:element="PlaceName">
          <w:r w:rsidRPr="005F3A55">
            <w:rPr>
              <w:rFonts w:ascii="Times New Roman" w:hAnsi="Times New Roman"/>
              <w:i w:val="0"/>
              <w:sz w:val="24"/>
              <w:szCs w:val="24"/>
              <w:highlight w:val="lightGray"/>
            </w:rPr>
            <w:t>Title</w:t>
          </w:r>
        </w:smartTag>
        <w:r w:rsidRPr="005F3A55">
          <w:rPr>
            <w:rFonts w:ascii="Times New Roman" w:hAnsi="Times New Roman"/>
            <w:i w:val="0"/>
            <w:sz w:val="24"/>
            <w:szCs w:val="24"/>
            <w:highlight w:val="lightGray"/>
          </w:rPr>
          <w:br/>
        </w:r>
        <w:smartTag w:uri="urn:schemas-microsoft-com:office:smarttags" w:element="PlaceType">
          <w:r w:rsidRPr="005F3A55">
            <w:rPr>
              <w:rFonts w:ascii="Times New Roman" w:hAnsi="Times New Roman"/>
              <w:i w:val="0"/>
              <w:sz w:val="24"/>
              <w:szCs w:val="24"/>
              <w:highlight w:val="lightGray"/>
            </w:rPr>
            <w:t>Agency</w:t>
          </w:r>
        </w:smartTag>
        <w:r w:rsidRPr="005F3A55">
          <w:rPr>
            <w:rFonts w:ascii="Times New Roman" w:hAnsi="Times New Roman"/>
            <w:i w:val="0"/>
            <w:sz w:val="24"/>
            <w:szCs w:val="24"/>
            <w:highlight w:val="lightGray"/>
          </w:rPr>
          <w:br/>
        </w:r>
        <w:smartTag w:uri="urn:schemas-microsoft-com:office:smarttags" w:element="PlaceName">
          <w:r w:rsidRPr="005F3A55">
            <w:rPr>
              <w:rFonts w:ascii="Times New Roman" w:hAnsi="Times New Roman"/>
              <w:i w:val="0"/>
              <w:sz w:val="24"/>
              <w:szCs w:val="24"/>
              <w:highlight w:val="lightGray"/>
            </w:rPr>
            <w:t>Street</w:t>
          </w:r>
        </w:smartTag>
        <w:r w:rsidRPr="005F3A55">
          <w:rPr>
            <w:rFonts w:ascii="Times New Roman" w:hAnsi="Times New Roman"/>
            <w:i w:val="0"/>
            <w:sz w:val="24"/>
            <w:szCs w:val="24"/>
            <w:highlight w:val="lightGray"/>
          </w:rPr>
          <w:t xml:space="preserve"> </w:t>
        </w:r>
        <w:smartTag w:uri="urn:schemas-microsoft-com:office:smarttags" w:element="PlaceName">
          <w:r w:rsidRPr="005F3A55">
            <w:rPr>
              <w:rFonts w:ascii="Times New Roman" w:hAnsi="Times New Roman"/>
              <w:i w:val="0"/>
              <w:sz w:val="24"/>
              <w:szCs w:val="24"/>
              <w:highlight w:val="lightGray"/>
            </w:rPr>
            <w:t>Address</w:t>
          </w:r>
        </w:smartTag>
        <w:r w:rsidRPr="005F3A55">
          <w:rPr>
            <w:rFonts w:ascii="Times New Roman" w:hAnsi="Times New Roman"/>
            <w:i w:val="0"/>
            <w:sz w:val="24"/>
            <w:szCs w:val="24"/>
            <w:highlight w:val="lightGray"/>
          </w:rPr>
          <w:br/>
        </w:r>
        <w:smartTag w:uri="urn:schemas-microsoft-com:office:smarttags" w:element="PlaceType">
          <w:r w:rsidRPr="005F3A55">
            <w:rPr>
              <w:rFonts w:ascii="Times New Roman" w:hAnsi="Times New Roman"/>
              <w:i w:val="0"/>
              <w:sz w:val="24"/>
              <w:szCs w:val="24"/>
              <w:highlight w:val="lightGray"/>
            </w:rPr>
            <w:t>City</w:t>
          </w:r>
        </w:smartTag>
      </w:smartTag>
      <w:r w:rsidRPr="005F3A55">
        <w:rPr>
          <w:rFonts w:ascii="Times New Roman" w:hAnsi="Times New Roman"/>
          <w:i w:val="0"/>
          <w:sz w:val="24"/>
          <w:szCs w:val="24"/>
          <w:highlight w:val="lightGray"/>
        </w:rPr>
        <w:t>, State ZIP</w:t>
      </w:r>
      <w:r w:rsidRPr="005F3A55">
        <w:rPr>
          <w:rFonts w:ascii="Times New Roman" w:hAnsi="Times New Roman"/>
          <w:i w:val="0"/>
          <w:sz w:val="24"/>
          <w:szCs w:val="24"/>
          <w:highlight w:val="lightGray"/>
        </w:rPr>
        <w:br/>
      </w:r>
      <w:r w:rsidRPr="005F3A55">
        <w:rPr>
          <w:rFonts w:ascii="Times New Roman" w:hAnsi="Times New Roman"/>
          <w:i w:val="0"/>
          <w:sz w:val="24"/>
          <w:szCs w:val="24"/>
          <w:highlight w:val="lightGray"/>
        </w:rPr>
        <w:t>xxx-xxx-</w:t>
      </w:r>
      <w:proofErr w:type="spellStart"/>
      <w:r w:rsidRPr="005F3A55">
        <w:rPr>
          <w:rFonts w:ascii="Times New Roman" w:hAnsi="Times New Roman"/>
          <w:i w:val="0"/>
          <w:sz w:val="24"/>
          <w:szCs w:val="24"/>
          <w:highlight w:val="lightGray"/>
        </w:rPr>
        <w:t>xxxx</w:t>
      </w:r>
      <w:proofErr w:type="spellEnd"/>
      <w:r w:rsidRPr="005F3A55">
        <w:rPr>
          <w:rFonts w:ascii="Times New Roman" w:hAnsi="Times New Roman"/>
          <w:i w:val="0"/>
          <w:sz w:val="24"/>
          <w:szCs w:val="24"/>
          <w:highlight w:val="lightGray"/>
        </w:rPr>
        <w:t xml:space="preserve"> (office)</w:t>
      </w:r>
      <w:r w:rsidRPr="005F3A55">
        <w:rPr>
          <w:rFonts w:ascii="Times New Roman" w:hAnsi="Times New Roman"/>
          <w:i w:val="0"/>
          <w:sz w:val="24"/>
          <w:szCs w:val="24"/>
          <w:highlight w:val="lightGray"/>
        </w:rPr>
        <w:br/>
      </w:r>
      <w:r w:rsidRPr="005F3A55">
        <w:rPr>
          <w:rFonts w:ascii="Times New Roman" w:hAnsi="Times New Roman"/>
          <w:i w:val="0"/>
          <w:sz w:val="24"/>
          <w:szCs w:val="24"/>
          <w:highlight w:val="lightGray"/>
        </w:rPr>
        <w:t>xxx-xxx-</w:t>
      </w:r>
      <w:proofErr w:type="spellStart"/>
      <w:r w:rsidRPr="005F3A55">
        <w:rPr>
          <w:rFonts w:ascii="Times New Roman" w:hAnsi="Times New Roman"/>
          <w:i w:val="0"/>
          <w:sz w:val="24"/>
          <w:szCs w:val="24"/>
          <w:highlight w:val="lightGray"/>
        </w:rPr>
        <w:t>xxxx</w:t>
      </w:r>
      <w:proofErr w:type="spellEnd"/>
      <w:r w:rsidRPr="005F3A55">
        <w:rPr>
          <w:rFonts w:ascii="Times New Roman" w:hAnsi="Times New Roman"/>
          <w:i w:val="0"/>
          <w:sz w:val="24"/>
          <w:szCs w:val="24"/>
          <w:highlight w:val="lightGray"/>
        </w:rPr>
        <w:t xml:space="preserve"> (cell)</w:t>
      </w:r>
      <w:r w:rsidRPr="005F3A55">
        <w:rPr>
          <w:rFonts w:ascii="Times New Roman" w:hAnsi="Times New Roman"/>
          <w:i w:val="0"/>
          <w:sz w:val="24"/>
          <w:szCs w:val="24"/>
          <w:highlight w:val="lightGray"/>
        </w:rPr>
        <w:br/>
      </w:r>
      <w:r w:rsidRPr="005F3A55">
        <w:rPr>
          <w:rFonts w:ascii="Times New Roman" w:hAnsi="Times New Roman"/>
          <w:i w:val="0"/>
          <w:sz w:val="24"/>
          <w:szCs w:val="24"/>
          <w:highlight w:val="lightGray"/>
        </w:rPr>
        <w:t>e-mail</w:t>
      </w:r>
    </w:p>
    <w:p w:rsidRPr="00C94684" w:rsidR="00C94684" w:rsidP="00C94684" w:rsidRDefault="00C94684" w14:paraId="668190C2" w14:textId="77777777">
      <w:pPr>
        <w:pStyle w:val="BodyText"/>
        <w:ind w:left="360"/>
        <w:jc w:val="left"/>
        <w:rPr>
          <w:rFonts w:ascii="Times New Roman" w:hAnsi="Times New Roman"/>
          <w:i w:val="0"/>
          <w:sz w:val="24"/>
          <w:szCs w:val="24"/>
        </w:rPr>
      </w:pPr>
    </w:p>
    <w:p w:rsidRPr="006223DF" w:rsidR="00C94684" w:rsidP="006223DF" w:rsidRDefault="00840632" w14:paraId="139B5439" w14:textId="77777777">
      <w:pPr>
        <w:pStyle w:val="BodyText"/>
        <w:spacing w:after="160"/>
        <w:ind w:left="360"/>
        <w:jc w:val="left"/>
        <w:rPr>
          <w:rFonts w:ascii="Times New Roman" w:hAnsi="Times New Roman"/>
          <w:i w:val="0"/>
          <w:sz w:val="24"/>
          <w:szCs w:val="24"/>
          <w:highlight w:val="lightGray"/>
        </w:rPr>
      </w:pPr>
      <w:r w:rsidRPr="00C94684">
        <w:rPr>
          <w:rFonts w:ascii="Times New Roman" w:hAnsi="Times New Roman"/>
          <w:i w:val="0"/>
          <w:sz w:val="24"/>
          <w:szCs w:val="24"/>
          <w:highlight w:val="lightGray"/>
        </w:rPr>
        <w:t>[Exercise Director:]</w:t>
      </w:r>
    </w:p>
    <w:p w:rsidRPr="005F3A55" w:rsidR="00840632" w:rsidP="00C94684" w:rsidRDefault="00840632" w14:paraId="48FAB7D8" w14:textId="77777777">
      <w:pPr>
        <w:pStyle w:val="BodyText"/>
        <w:ind w:left="360"/>
        <w:jc w:val="left"/>
        <w:rPr>
          <w:rFonts w:ascii="Times New Roman" w:hAnsi="Times New Roman"/>
          <w:i w:val="0"/>
          <w:sz w:val="24"/>
          <w:szCs w:val="24"/>
          <w:highlight w:val="lightGray"/>
        </w:rPr>
      </w:pPr>
      <w:smartTag w:uri="urn:schemas-microsoft-com:office:smarttags" w:element="place">
        <w:smartTag w:uri="urn:schemas-microsoft-com:office:smarttags" w:element="PlaceName">
          <w:r w:rsidRPr="005F3A55">
            <w:rPr>
              <w:rFonts w:ascii="Times New Roman" w:hAnsi="Times New Roman"/>
              <w:i w:val="0"/>
              <w:sz w:val="24"/>
              <w:szCs w:val="24"/>
              <w:highlight w:val="lightGray"/>
            </w:rPr>
            <w:t>Name</w:t>
          </w:r>
        </w:smartTag>
        <w:r w:rsidRPr="005F3A55">
          <w:rPr>
            <w:rFonts w:ascii="Times New Roman" w:hAnsi="Times New Roman"/>
            <w:i w:val="0"/>
            <w:sz w:val="24"/>
            <w:szCs w:val="24"/>
            <w:highlight w:val="lightGray"/>
          </w:rPr>
          <w:t xml:space="preserve"> </w:t>
        </w:r>
        <w:r w:rsidRPr="005F3A55">
          <w:rPr>
            <w:rFonts w:ascii="Times New Roman" w:hAnsi="Times New Roman"/>
            <w:i w:val="0"/>
            <w:sz w:val="24"/>
            <w:szCs w:val="24"/>
            <w:highlight w:val="lightGray"/>
          </w:rPr>
          <w:br/>
        </w:r>
        <w:smartTag w:uri="urn:schemas-microsoft-com:office:smarttags" w:element="PlaceName">
          <w:r w:rsidRPr="005F3A55">
            <w:rPr>
              <w:rFonts w:ascii="Times New Roman" w:hAnsi="Times New Roman"/>
              <w:i w:val="0"/>
              <w:sz w:val="24"/>
              <w:szCs w:val="24"/>
              <w:highlight w:val="lightGray"/>
            </w:rPr>
            <w:t>Title</w:t>
          </w:r>
        </w:smartTag>
        <w:r w:rsidRPr="005F3A55">
          <w:rPr>
            <w:rFonts w:ascii="Times New Roman" w:hAnsi="Times New Roman"/>
            <w:i w:val="0"/>
            <w:sz w:val="24"/>
            <w:szCs w:val="24"/>
            <w:highlight w:val="lightGray"/>
          </w:rPr>
          <w:br/>
        </w:r>
        <w:smartTag w:uri="urn:schemas-microsoft-com:office:smarttags" w:element="PlaceType">
          <w:r w:rsidRPr="005F3A55">
            <w:rPr>
              <w:rFonts w:ascii="Times New Roman" w:hAnsi="Times New Roman"/>
              <w:i w:val="0"/>
              <w:sz w:val="24"/>
              <w:szCs w:val="24"/>
              <w:highlight w:val="lightGray"/>
            </w:rPr>
            <w:t>Agency</w:t>
          </w:r>
        </w:smartTag>
        <w:r w:rsidRPr="005F3A55">
          <w:rPr>
            <w:rFonts w:ascii="Times New Roman" w:hAnsi="Times New Roman"/>
            <w:i w:val="0"/>
            <w:sz w:val="24"/>
            <w:szCs w:val="24"/>
            <w:highlight w:val="lightGray"/>
          </w:rPr>
          <w:br/>
        </w:r>
        <w:smartTag w:uri="urn:schemas-microsoft-com:office:smarttags" w:element="PlaceName">
          <w:r w:rsidRPr="005F3A55">
            <w:rPr>
              <w:rFonts w:ascii="Times New Roman" w:hAnsi="Times New Roman"/>
              <w:i w:val="0"/>
              <w:sz w:val="24"/>
              <w:szCs w:val="24"/>
              <w:highlight w:val="lightGray"/>
            </w:rPr>
            <w:t>Street</w:t>
          </w:r>
        </w:smartTag>
        <w:r w:rsidRPr="005F3A55">
          <w:rPr>
            <w:rFonts w:ascii="Times New Roman" w:hAnsi="Times New Roman"/>
            <w:i w:val="0"/>
            <w:sz w:val="24"/>
            <w:szCs w:val="24"/>
            <w:highlight w:val="lightGray"/>
          </w:rPr>
          <w:t xml:space="preserve"> </w:t>
        </w:r>
        <w:smartTag w:uri="urn:schemas-microsoft-com:office:smarttags" w:element="PlaceName">
          <w:r w:rsidRPr="005F3A55">
            <w:rPr>
              <w:rFonts w:ascii="Times New Roman" w:hAnsi="Times New Roman"/>
              <w:i w:val="0"/>
              <w:sz w:val="24"/>
              <w:szCs w:val="24"/>
              <w:highlight w:val="lightGray"/>
            </w:rPr>
            <w:t>Address</w:t>
          </w:r>
        </w:smartTag>
        <w:r w:rsidRPr="005F3A55">
          <w:rPr>
            <w:rFonts w:ascii="Times New Roman" w:hAnsi="Times New Roman"/>
            <w:i w:val="0"/>
            <w:sz w:val="24"/>
            <w:szCs w:val="24"/>
            <w:highlight w:val="lightGray"/>
          </w:rPr>
          <w:br/>
        </w:r>
        <w:smartTag w:uri="urn:schemas-microsoft-com:office:smarttags" w:element="PlaceType">
          <w:r w:rsidRPr="005F3A55">
            <w:rPr>
              <w:rFonts w:ascii="Times New Roman" w:hAnsi="Times New Roman"/>
              <w:i w:val="0"/>
              <w:sz w:val="24"/>
              <w:szCs w:val="24"/>
              <w:highlight w:val="lightGray"/>
            </w:rPr>
            <w:t>City</w:t>
          </w:r>
        </w:smartTag>
      </w:smartTag>
      <w:r w:rsidRPr="005F3A55">
        <w:rPr>
          <w:rFonts w:ascii="Times New Roman" w:hAnsi="Times New Roman"/>
          <w:i w:val="0"/>
          <w:sz w:val="24"/>
          <w:szCs w:val="24"/>
          <w:highlight w:val="lightGray"/>
        </w:rPr>
        <w:t>, State ZIP</w:t>
      </w:r>
      <w:r w:rsidRPr="005F3A55">
        <w:rPr>
          <w:rFonts w:ascii="Times New Roman" w:hAnsi="Times New Roman"/>
          <w:i w:val="0"/>
          <w:sz w:val="24"/>
          <w:szCs w:val="24"/>
          <w:highlight w:val="lightGray"/>
        </w:rPr>
        <w:br/>
      </w:r>
      <w:r w:rsidRPr="005F3A55">
        <w:rPr>
          <w:rFonts w:ascii="Times New Roman" w:hAnsi="Times New Roman"/>
          <w:i w:val="0"/>
          <w:sz w:val="24"/>
          <w:szCs w:val="24"/>
          <w:highlight w:val="lightGray"/>
        </w:rPr>
        <w:t>xxx-xxx-</w:t>
      </w:r>
      <w:proofErr w:type="spellStart"/>
      <w:r w:rsidRPr="005F3A55">
        <w:rPr>
          <w:rFonts w:ascii="Times New Roman" w:hAnsi="Times New Roman"/>
          <w:i w:val="0"/>
          <w:sz w:val="24"/>
          <w:szCs w:val="24"/>
          <w:highlight w:val="lightGray"/>
        </w:rPr>
        <w:t>xxxx</w:t>
      </w:r>
      <w:proofErr w:type="spellEnd"/>
      <w:r w:rsidRPr="005F3A55">
        <w:rPr>
          <w:rFonts w:ascii="Times New Roman" w:hAnsi="Times New Roman"/>
          <w:i w:val="0"/>
          <w:sz w:val="24"/>
          <w:szCs w:val="24"/>
          <w:highlight w:val="lightGray"/>
        </w:rPr>
        <w:t xml:space="preserve"> (office)</w:t>
      </w:r>
      <w:r w:rsidRPr="005F3A55">
        <w:rPr>
          <w:rFonts w:ascii="Times New Roman" w:hAnsi="Times New Roman"/>
          <w:i w:val="0"/>
          <w:sz w:val="24"/>
          <w:szCs w:val="24"/>
          <w:highlight w:val="lightGray"/>
        </w:rPr>
        <w:br/>
      </w:r>
      <w:r w:rsidRPr="005F3A55">
        <w:rPr>
          <w:rFonts w:ascii="Times New Roman" w:hAnsi="Times New Roman"/>
          <w:i w:val="0"/>
          <w:sz w:val="24"/>
          <w:szCs w:val="24"/>
          <w:highlight w:val="lightGray"/>
        </w:rPr>
        <w:t>xxx-xxx-</w:t>
      </w:r>
      <w:proofErr w:type="spellStart"/>
      <w:r w:rsidRPr="005F3A55">
        <w:rPr>
          <w:rFonts w:ascii="Times New Roman" w:hAnsi="Times New Roman"/>
          <w:i w:val="0"/>
          <w:sz w:val="24"/>
          <w:szCs w:val="24"/>
          <w:highlight w:val="lightGray"/>
        </w:rPr>
        <w:t>xxxx</w:t>
      </w:r>
      <w:proofErr w:type="spellEnd"/>
      <w:r w:rsidRPr="005F3A55">
        <w:rPr>
          <w:rFonts w:ascii="Times New Roman" w:hAnsi="Times New Roman"/>
          <w:i w:val="0"/>
          <w:sz w:val="24"/>
          <w:szCs w:val="24"/>
          <w:highlight w:val="lightGray"/>
        </w:rPr>
        <w:t xml:space="preserve"> (cell)</w:t>
      </w:r>
      <w:r w:rsidRPr="005F3A55">
        <w:rPr>
          <w:rFonts w:ascii="Times New Roman" w:hAnsi="Times New Roman"/>
          <w:i w:val="0"/>
          <w:sz w:val="24"/>
          <w:szCs w:val="24"/>
          <w:highlight w:val="lightGray"/>
        </w:rPr>
        <w:br/>
      </w:r>
      <w:r w:rsidRPr="005F3A55">
        <w:rPr>
          <w:rFonts w:ascii="Times New Roman" w:hAnsi="Times New Roman"/>
          <w:i w:val="0"/>
          <w:sz w:val="24"/>
          <w:szCs w:val="24"/>
          <w:highlight w:val="lightGray"/>
        </w:rPr>
        <w:t>e-mail</w:t>
      </w:r>
    </w:p>
    <w:p w:rsidR="00255FFA" w:rsidP="00255FFA" w:rsidRDefault="003D4F16" w14:paraId="556BA898" w14:textId="77777777">
      <w:pPr>
        <w:rPr>
          <w:rFonts w:ascii="Times New Roman" w:hAnsi="Times New Roman"/>
        </w:rPr>
      </w:pPr>
      <w:r>
        <w:rPr>
          <w:rFonts w:ascii="Times New Roman" w:hAnsi="Times New Roman"/>
          <w:highlight w:val="yellow"/>
        </w:rPr>
        <w:br w:type="page"/>
      </w:r>
    </w:p>
    <w:p w:rsidR="00255FFA" w:rsidP="003D4F16" w:rsidRDefault="00255FFA" w14:paraId="1E2FA1DE" w14:textId="77777777">
      <w:pPr>
        <w:jc w:val="center"/>
        <w:rPr>
          <w:rFonts w:ascii="Times New Roman" w:hAnsi="Times New Roman"/>
        </w:rPr>
      </w:pPr>
    </w:p>
    <w:p w:rsidR="00255FFA" w:rsidP="003D4F16" w:rsidRDefault="00255FFA" w14:paraId="2461828A" w14:textId="77777777">
      <w:pPr>
        <w:jc w:val="center"/>
        <w:rPr>
          <w:rFonts w:ascii="Times New Roman" w:hAnsi="Times New Roman"/>
        </w:rPr>
      </w:pPr>
    </w:p>
    <w:p w:rsidR="00255FFA" w:rsidP="003D4F16" w:rsidRDefault="00255FFA" w14:paraId="4BD9A726" w14:textId="77777777">
      <w:pPr>
        <w:jc w:val="center"/>
        <w:rPr>
          <w:rFonts w:ascii="Times New Roman" w:hAnsi="Times New Roman"/>
        </w:rPr>
      </w:pPr>
    </w:p>
    <w:p w:rsidR="00255FFA" w:rsidP="003D4F16" w:rsidRDefault="00255FFA" w14:paraId="77EE2D6D" w14:textId="77777777">
      <w:pPr>
        <w:jc w:val="center"/>
        <w:rPr>
          <w:rFonts w:ascii="Times New Roman" w:hAnsi="Times New Roman"/>
        </w:rPr>
      </w:pPr>
    </w:p>
    <w:p w:rsidR="00255FFA" w:rsidP="003D4F16" w:rsidRDefault="00255FFA" w14:paraId="07519986" w14:textId="77777777">
      <w:pPr>
        <w:jc w:val="center"/>
        <w:rPr>
          <w:rFonts w:ascii="Times New Roman" w:hAnsi="Times New Roman"/>
        </w:rPr>
      </w:pPr>
    </w:p>
    <w:p w:rsidR="00255FFA" w:rsidP="003D4F16" w:rsidRDefault="00255FFA" w14:paraId="607B64F2" w14:textId="77777777">
      <w:pPr>
        <w:jc w:val="center"/>
        <w:rPr>
          <w:rFonts w:ascii="Times New Roman" w:hAnsi="Times New Roman"/>
        </w:rPr>
      </w:pPr>
    </w:p>
    <w:p w:rsidR="00255FFA" w:rsidP="003D4F16" w:rsidRDefault="00255FFA" w14:paraId="78DC8BC0" w14:textId="77777777">
      <w:pPr>
        <w:jc w:val="center"/>
        <w:rPr>
          <w:rFonts w:ascii="Times New Roman" w:hAnsi="Times New Roman"/>
        </w:rPr>
      </w:pPr>
    </w:p>
    <w:p w:rsidR="00255FFA" w:rsidP="003D4F16" w:rsidRDefault="00255FFA" w14:paraId="3FEA3DE9" w14:textId="77777777">
      <w:pPr>
        <w:jc w:val="center"/>
        <w:rPr>
          <w:rFonts w:ascii="Times New Roman" w:hAnsi="Times New Roman"/>
        </w:rPr>
      </w:pPr>
    </w:p>
    <w:p w:rsidR="00255FFA" w:rsidP="003D4F16" w:rsidRDefault="00255FFA" w14:paraId="1855E28C" w14:textId="77777777">
      <w:pPr>
        <w:jc w:val="center"/>
        <w:rPr>
          <w:rFonts w:ascii="Times New Roman" w:hAnsi="Times New Roman"/>
        </w:rPr>
      </w:pPr>
    </w:p>
    <w:p w:rsidR="00255FFA" w:rsidP="003D4F16" w:rsidRDefault="00255FFA" w14:paraId="31E0D29A" w14:textId="77777777">
      <w:pPr>
        <w:jc w:val="center"/>
        <w:rPr>
          <w:rFonts w:ascii="Times New Roman" w:hAnsi="Times New Roman"/>
        </w:rPr>
      </w:pPr>
    </w:p>
    <w:p w:rsidR="00255FFA" w:rsidP="003D4F16" w:rsidRDefault="00255FFA" w14:paraId="18FC2B33" w14:textId="77777777">
      <w:pPr>
        <w:jc w:val="center"/>
        <w:rPr>
          <w:rFonts w:ascii="Times New Roman" w:hAnsi="Times New Roman"/>
        </w:rPr>
      </w:pPr>
    </w:p>
    <w:p w:rsidR="00255FFA" w:rsidP="003D4F16" w:rsidRDefault="00255FFA" w14:paraId="1D12016C" w14:textId="77777777">
      <w:pPr>
        <w:jc w:val="center"/>
        <w:rPr>
          <w:rFonts w:ascii="Times New Roman" w:hAnsi="Times New Roman"/>
        </w:rPr>
      </w:pPr>
    </w:p>
    <w:p w:rsidR="00255FFA" w:rsidP="003D4F16" w:rsidRDefault="00255FFA" w14:paraId="56CD410F" w14:textId="77777777">
      <w:pPr>
        <w:jc w:val="center"/>
        <w:rPr>
          <w:rFonts w:ascii="Times New Roman" w:hAnsi="Times New Roman"/>
        </w:rPr>
      </w:pPr>
    </w:p>
    <w:p w:rsidR="00255FFA" w:rsidP="003D4F16" w:rsidRDefault="00255FFA" w14:paraId="1B45B877" w14:textId="77777777">
      <w:pPr>
        <w:jc w:val="center"/>
        <w:rPr>
          <w:rFonts w:ascii="Times New Roman" w:hAnsi="Times New Roman"/>
        </w:rPr>
      </w:pPr>
    </w:p>
    <w:p w:rsidR="00255FFA" w:rsidP="003D4F16" w:rsidRDefault="00255FFA" w14:paraId="5CC262CE" w14:textId="77777777">
      <w:pPr>
        <w:jc w:val="center"/>
        <w:rPr>
          <w:rFonts w:ascii="Times New Roman" w:hAnsi="Times New Roman"/>
        </w:rPr>
      </w:pPr>
    </w:p>
    <w:p w:rsidR="00255FFA" w:rsidP="003D4F16" w:rsidRDefault="00255FFA" w14:paraId="28554DCE" w14:textId="77777777">
      <w:pPr>
        <w:jc w:val="center"/>
        <w:rPr>
          <w:rFonts w:ascii="Times New Roman" w:hAnsi="Times New Roman"/>
        </w:rPr>
      </w:pPr>
    </w:p>
    <w:p w:rsidR="00255FFA" w:rsidP="003D4F16" w:rsidRDefault="00255FFA" w14:paraId="6B96B0EC" w14:textId="77777777">
      <w:pPr>
        <w:jc w:val="center"/>
      </w:pPr>
    </w:p>
    <w:p w:rsidR="007C419C" w:rsidP="007C419C" w:rsidRDefault="007C419C" w14:paraId="0F0E4CD1" w14:textId="77777777">
      <w:pPr>
        <w:jc w:val="center"/>
      </w:pPr>
    </w:p>
    <w:p w:rsidR="00255FFA" w:rsidP="007C419C" w:rsidRDefault="003D4F16" w14:paraId="32A5A3CD" w14:textId="77777777">
      <w:pPr>
        <w:jc w:val="center"/>
      </w:pPr>
      <w:r w:rsidRPr="00DF340B">
        <w:t>This page is intentionally blank.</w:t>
      </w:r>
    </w:p>
    <w:p w:rsidR="00D939A0" w:rsidP="00D939A0" w:rsidRDefault="00D939A0" w14:paraId="1789B9F4" w14:textId="77777777">
      <w:pPr>
        <w:pBdr>
          <w:top w:val="single" w:color="003366" w:sz="4" w:space="1"/>
          <w:left w:val="single" w:color="003366" w:sz="4" w:space="4"/>
          <w:bottom w:val="single" w:color="003366" w:sz="4" w:space="1"/>
          <w:right w:val="single" w:color="003366" w:sz="4" w:space="4"/>
        </w:pBdr>
        <w:shd w:val="clear" w:color="auto" w:fill="003366"/>
        <w:rPr>
          <w:rFonts w:ascii="Arial" w:hAnsi="Arial"/>
          <w:b/>
          <w:smallCaps/>
          <w:sz w:val="40"/>
          <w:szCs w:val="40"/>
          <w:shd w:val="clear" w:color="auto" w:fill="003366"/>
        </w:rPr>
        <w:sectPr w:rsidR="00D939A0" w:rsidSect="00C26EB3">
          <w:headerReference w:type="even" r:id="rId10"/>
          <w:headerReference w:type="default" r:id="rId11"/>
          <w:footerReference w:type="default" r:id="rId12"/>
          <w:headerReference w:type="first" r:id="rId13"/>
          <w:pgSz w:w="12240" w:h="15840" w:orient="portrait" w:code="1"/>
          <w:pgMar w:top="1714" w:right="1440" w:bottom="1440" w:left="1440" w:header="720" w:footer="720" w:gutter="0"/>
          <w:pgNumType w:start="1"/>
          <w:cols w:space="720"/>
          <w:docGrid w:linePitch="360"/>
        </w:sectPr>
      </w:pPr>
    </w:p>
    <w:p w:rsidRPr="00C57DA1" w:rsidR="00200CF4" w:rsidP="00C37916" w:rsidRDefault="00200CF4" w14:paraId="19AF8E40" w14:textId="77777777">
      <w:pPr>
        <w:pStyle w:val="SectionHeading1"/>
      </w:pPr>
      <w:bookmarkStart w:name="_Toc141515549" w:id="1"/>
      <w:bookmarkStart w:name="_Toc141523861" w:id="2"/>
      <w:r w:rsidRPr="00C37916">
        <w:t>Contents</w:t>
      </w:r>
      <w:bookmarkEnd w:id="1"/>
      <w:bookmarkEnd w:id="2"/>
    </w:p>
    <w:p w:rsidRPr="0042527E" w:rsidR="00954D44" w:rsidP="00E43398" w:rsidRDefault="00954D44" w14:paraId="7EF0E119" w14:textId="77777777">
      <w:pPr>
        <w:tabs>
          <w:tab w:val="right" w:leader="dot" w:pos="8640"/>
        </w:tabs>
        <w:spacing w:before="120" w:after="120"/>
        <w:rPr>
          <w:rFonts w:ascii="Arial" w:hAnsi="Arial" w:cs="Arial"/>
          <w:b/>
          <w:i/>
          <w:color w:val="000080"/>
          <w:sz w:val="26"/>
          <w:szCs w:val="26"/>
        </w:rPr>
      </w:pPr>
      <w:r w:rsidRPr="0042527E">
        <w:rPr>
          <w:rFonts w:ascii="Arial" w:hAnsi="Arial" w:cs="Arial"/>
          <w:b/>
          <w:color w:val="000080"/>
          <w:sz w:val="26"/>
          <w:szCs w:val="26"/>
        </w:rPr>
        <w:t>Administrative Handling Instructions</w:t>
      </w:r>
      <w:r w:rsidRPr="0042527E">
        <w:rPr>
          <w:rFonts w:ascii="Arial" w:hAnsi="Arial" w:cs="Arial"/>
          <w:b/>
          <w:color w:val="000080"/>
          <w:sz w:val="26"/>
          <w:szCs w:val="26"/>
        </w:rPr>
        <w:tab/>
      </w:r>
      <w:r w:rsidRPr="0042527E" w:rsidR="002F6908">
        <w:rPr>
          <w:rFonts w:ascii="Arial" w:hAnsi="Arial" w:cs="Arial"/>
          <w:b/>
          <w:color w:val="000080"/>
          <w:sz w:val="26"/>
          <w:szCs w:val="26"/>
        </w:rPr>
        <w:t>1</w:t>
      </w:r>
    </w:p>
    <w:p w:rsidRPr="0042527E" w:rsidR="00791A11" w:rsidP="00E43398" w:rsidRDefault="00791A11" w14:paraId="79F87098" w14:textId="77777777">
      <w:pPr>
        <w:tabs>
          <w:tab w:val="right" w:leader="dot" w:pos="8640"/>
        </w:tabs>
        <w:spacing w:before="120" w:after="120"/>
        <w:rPr>
          <w:rFonts w:ascii="Arial" w:hAnsi="Arial" w:cs="Arial"/>
          <w:b/>
          <w:i/>
          <w:color w:val="000080"/>
          <w:sz w:val="26"/>
          <w:szCs w:val="26"/>
        </w:rPr>
      </w:pPr>
      <w:r w:rsidRPr="0042527E">
        <w:rPr>
          <w:rFonts w:ascii="Arial" w:hAnsi="Arial" w:cs="Arial"/>
          <w:b/>
          <w:color w:val="000080"/>
          <w:sz w:val="26"/>
          <w:szCs w:val="26"/>
        </w:rPr>
        <w:t>Contents</w:t>
      </w:r>
      <w:r w:rsidRPr="0042527E">
        <w:rPr>
          <w:rFonts w:ascii="Arial" w:hAnsi="Arial" w:cs="Arial"/>
          <w:b/>
          <w:color w:val="000080"/>
          <w:sz w:val="26"/>
          <w:szCs w:val="26"/>
        </w:rPr>
        <w:tab/>
      </w:r>
      <w:r w:rsidRPr="0042527E" w:rsidR="002F6908">
        <w:rPr>
          <w:rFonts w:ascii="Arial" w:hAnsi="Arial" w:cs="Arial"/>
          <w:b/>
          <w:color w:val="000080"/>
          <w:sz w:val="26"/>
          <w:szCs w:val="26"/>
        </w:rPr>
        <w:t>3</w:t>
      </w:r>
    </w:p>
    <w:p w:rsidRPr="0042527E" w:rsidR="00954D44" w:rsidP="00E43398" w:rsidRDefault="00954D44" w14:paraId="4B046271" w14:textId="77777777">
      <w:pPr>
        <w:pStyle w:val="TOC1"/>
        <w:tabs>
          <w:tab w:val="clear" w:pos="9360"/>
          <w:tab w:val="right" w:leader="dot" w:pos="8640"/>
        </w:tabs>
        <w:spacing w:before="120" w:after="120"/>
        <w:rPr>
          <w:color w:val="000080"/>
        </w:rPr>
      </w:pPr>
      <w:r w:rsidRPr="0042527E">
        <w:rPr>
          <w:color w:val="000080"/>
        </w:rPr>
        <w:t>Executive Summary</w:t>
      </w:r>
      <w:r w:rsidRPr="0042527E">
        <w:rPr>
          <w:color w:val="000080"/>
        </w:rPr>
        <w:tab/>
      </w:r>
      <w:r w:rsidRPr="0042527E" w:rsidR="002F6908">
        <w:rPr>
          <w:bCs w:val="0"/>
          <w:noProof w:val="0"/>
          <w:color w:val="000080"/>
        </w:rPr>
        <w:t>5</w:t>
      </w:r>
    </w:p>
    <w:p w:rsidRPr="0042527E" w:rsidR="00954D44" w:rsidP="00E43398" w:rsidRDefault="002B0514" w14:paraId="02416032" w14:textId="77777777">
      <w:pPr>
        <w:pStyle w:val="TOC1"/>
        <w:tabs>
          <w:tab w:val="clear" w:pos="9360"/>
          <w:tab w:val="right" w:leader="dot" w:pos="8640"/>
        </w:tabs>
        <w:spacing w:before="120" w:after="120"/>
        <w:rPr>
          <w:color w:val="000080"/>
        </w:rPr>
      </w:pPr>
      <w:r w:rsidRPr="0042527E">
        <w:rPr>
          <w:color w:val="000080"/>
        </w:rPr>
        <w:t xml:space="preserve">Section </w:t>
      </w:r>
      <w:r w:rsidRPr="0042527E" w:rsidR="00954D44">
        <w:rPr>
          <w:color w:val="000080"/>
        </w:rPr>
        <w:t>1: Exercise Overview</w:t>
      </w:r>
      <w:r w:rsidRPr="0042527E" w:rsidR="00954D44">
        <w:rPr>
          <w:color w:val="000080"/>
        </w:rPr>
        <w:tab/>
      </w:r>
      <w:r w:rsidRPr="0042527E" w:rsidR="00016AD3">
        <w:rPr>
          <w:bCs w:val="0"/>
          <w:noProof w:val="0"/>
          <w:color w:val="000080"/>
          <w:highlight w:val="lightGray"/>
        </w:rPr>
        <w:t>[</w:t>
      </w:r>
      <w:r w:rsidRPr="0042527E" w:rsidR="002F6908">
        <w:rPr>
          <w:bCs w:val="0"/>
          <w:noProof w:val="0"/>
          <w:color w:val="000080"/>
          <w:highlight w:val="lightGray"/>
        </w:rPr>
        <w:t>p</w:t>
      </w:r>
      <w:r w:rsidRPr="0042527E" w:rsidR="00016AD3">
        <w:rPr>
          <w:bCs w:val="0"/>
          <w:noProof w:val="0"/>
          <w:color w:val="000080"/>
          <w:highlight w:val="lightGray"/>
        </w:rPr>
        <w:t>]</w:t>
      </w:r>
    </w:p>
    <w:p w:rsidRPr="0042527E" w:rsidR="00954D44" w:rsidP="004179D0" w:rsidRDefault="00954D44" w14:paraId="21141B28" w14:textId="77777777">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Exercise Details</w:t>
      </w:r>
      <w:r w:rsidRPr="0042527E">
        <w:rPr>
          <w:rFonts w:ascii="Verdana" w:hAnsi="Verdana"/>
          <w:color w:val="auto"/>
          <w:sz w:val="22"/>
          <w:szCs w:val="22"/>
        </w:rPr>
        <w:tab/>
      </w:r>
      <w:r w:rsidRPr="0042527E" w:rsidR="00936584">
        <w:rPr>
          <w:rFonts w:ascii="Verdana" w:hAnsi="Verdana"/>
          <w:color w:val="auto"/>
          <w:sz w:val="22"/>
          <w:szCs w:val="22"/>
          <w:highlight w:val="lightGray"/>
        </w:rPr>
        <w:t>[</w:t>
      </w:r>
      <w:r w:rsidRPr="0042527E" w:rsidR="002F6908">
        <w:rPr>
          <w:rFonts w:ascii="Verdana" w:hAnsi="Verdana"/>
          <w:color w:val="auto"/>
          <w:sz w:val="22"/>
          <w:szCs w:val="22"/>
          <w:highlight w:val="lightGray"/>
        </w:rPr>
        <w:t>p</w:t>
      </w:r>
      <w:r w:rsidRPr="0042527E">
        <w:rPr>
          <w:rFonts w:ascii="Verdana" w:hAnsi="Verdana"/>
          <w:color w:val="auto"/>
          <w:sz w:val="22"/>
          <w:szCs w:val="22"/>
          <w:highlight w:val="lightGray"/>
        </w:rPr>
        <w:t>]</w:t>
      </w:r>
    </w:p>
    <w:p w:rsidRPr="0042527E" w:rsidR="000327C8" w:rsidP="004179D0" w:rsidRDefault="000327C8" w14:paraId="1B62A1D5" w14:textId="77777777">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Exercise Planning Team Leadership</w:t>
      </w:r>
      <w:r w:rsidRPr="0042527E">
        <w:rPr>
          <w:rFonts w:ascii="Verdana" w:hAnsi="Verdana"/>
          <w:color w:val="auto"/>
          <w:sz w:val="22"/>
          <w:szCs w:val="22"/>
        </w:rPr>
        <w:tab/>
      </w:r>
      <w:r w:rsidRPr="0042527E">
        <w:rPr>
          <w:rFonts w:ascii="Verdana" w:hAnsi="Verdana"/>
          <w:color w:val="auto"/>
          <w:sz w:val="22"/>
          <w:szCs w:val="22"/>
          <w:highlight w:val="lightGray"/>
        </w:rPr>
        <w:t>[</w:t>
      </w:r>
      <w:r w:rsidRPr="0042527E" w:rsidR="002F6908">
        <w:rPr>
          <w:rFonts w:ascii="Verdana" w:hAnsi="Verdana"/>
          <w:color w:val="auto"/>
          <w:sz w:val="22"/>
          <w:szCs w:val="22"/>
          <w:highlight w:val="lightGray"/>
        </w:rPr>
        <w:t>p</w:t>
      </w:r>
      <w:r w:rsidRPr="0042527E">
        <w:rPr>
          <w:rFonts w:ascii="Verdana" w:hAnsi="Verdana"/>
          <w:color w:val="auto"/>
          <w:sz w:val="22"/>
          <w:szCs w:val="22"/>
          <w:highlight w:val="lightGray"/>
        </w:rPr>
        <w:t>]</w:t>
      </w:r>
    </w:p>
    <w:p w:rsidRPr="0042527E" w:rsidR="00954D44" w:rsidP="004179D0" w:rsidRDefault="00954D44" w14:paraId="31E719C2" w14:textId="77777777">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Participating Organizations</w:t>
      </w:r>
      <w:r w:rsidRPr="0042527E">
        <w:rPr>
          <w:rFonts w:ascii="Verdana" w:hAnsi="Verdana"/>
          <w:color w:val="auto"/>
          <w:sz w:val="22"/>
          <w:szCs w:val="22"/>
        </w:rPr>
        <w:tab/>
      </w:r>
      <w:r w:rsidRPr="0042527E">
        <w:rPr>
          <w:rFonts w:ascii="Verdana" w:hAnsi="Verdana"/>
          <w:color w:val="auto"/>
          <w:sz w:val="22"/>
          <w:szCs w:val="22"/>
          <w:highlight w:val="lightGray"/>
        </w:rPr>
        <w:t>[</w:t>
      </w:r>
      <w:r w:rsidRPr="0042527E" w:rsidR="002F6908">
        <w:rPr>
          <w:rFonts w:ascii="Verdana" w:hAnsi="Verdana"/>
          <w:color w:val="auto"/>
          <w:sz w:val="22"/>
          <w:szCs w:val="22"/>
          <w:highlight w:val="lightGray"/>
        </w:rPr>
        <w:t>p</w:t>
      </w:r>
      <w:r w:rsidRPr="0042527E">
        <w:rPr>
          <w:rFonts w:ascii="Verdana" w:hAnsi="Verdana"/>
          <w:color w:val="auto"/>
          <w:sz w:val="22"/>
          <w:szCs w:val="22"/>
          <w:highlight w:val="lightGray"/>
        </w:rPr>
        <w:t>]</w:t>
      </w:r>
    </w:p>
    <w:p w:rsidRPr="0042527E" w:rsidR="00954D44" w:rsidP="00E43398" w:rsidRDefault="002B0514" w14:paraId="09D3F5DB" w14:textId="77777777">
      <w:pPr>
        <w:pStyle w:val="TOC1"/>
        <w:tabs>
          <w:tab w:val="clear" w:pos="9360"/>
          <w:tab w:val="right" w:leader="dot" w:pos="8640"/>
        </w:tabs>
        <w:spacing w:before="120" w:after="120"/>
        <w:rPr>
          <w:color w:val="000080"/>
        </w:rPr>
      </w:pPr>
      <w:r w:rsidRPr="0042527E">
        <w:rPr>
          <w:color w:val="000080"/>
        </w:rPr>
        <w:t>Section</w:t>
      </w:r>
      <w:r w:rsidRPr="0042527E" w:rsidR="00954D44">
        <w:rPr>
          <w:color w:val="000080"/>
        </w:rPr>
        <w:t xml:space="preserve"> 2: Exercise </w:t>
      </w:r>
      <w:r w:rsidRPr="0042527E" w:rsidR="00F04176">
        <w:rPr>
          <w:color w:val="000080"/>
        </w:rPr>
        <w:t>Design Summary</w:t>
      </w:r>
      <w:r w:rsidRPr="0042527E" w:rsidR="00954D44">
        <w:rPr>
          <w:color w:val="000080"/>
        </w:rPr>
        <w:tab/>
      </w:r>
      <w:r w:rsidRPr="0042527E" w:rsidR="00954D44">
        <w:rPr>
          <w:color w:val="000080"/>
          <w:highlight w:val="lightGray"/>
        </w:rPr>
        <w:t>[</w:t>
      </w:r>
      <w:r w:rsidRPr="0042527E" w:rsidR="002F6908">
        <w:rPr>
          <w:color w:val="000080"/>
          <w:highlight w:val="lightGray"/>
        </w:rPr>
        <w:t>p</w:t>
      </w:r>
      <w:r w:rsidRPr="0042527E" w:rsidR="00954D44">
        <w:rPr>
          <w:color w:val="000080"/>
          <w:highlight w:val="lightGray"/>
        </w:rPr>
        <w:t>]</w:t>
      </w:r>
    </w:p>
    <w:p w:rsidRPr="0042527E" w:rsidR="00B007AC" w:rsidP="004179D0" w:rsidRDefault="00B007AC" w14:paraId="238B85E3" w14:textId="77777777">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 xml:space="preserve">Exercise </w:t>
      </w:r>
      <w:r w:rsidRPr="0042527E" w:rsidR="00C906DD">
        <w:rPr>
          <w:rFonts w:ascii="Verdana" w:hAnsi="Verdana"/>
          <w:color w:val="auto"/>
          <w:sz w:val="22"/>
          <w:szCs w:val="22"/>
        </w:rPr>
        <w:t xml:space="preserve">Purpose and </w:t>
      </w:r>
      <w:r w:rsidRPr="0042527E" w:rsidR="00F331B6">
        <w:rPr>
          <w:rFonts w:ascii="Verdana" w:hAnsi="Verdana"/>
          <w:color w:val="auto"/>
          <w:sz w:val="22"/>
          <w:szCs w:val="22"/>
        </w:rPr>
        <w:t>Design</w:t>
      </w:r>
      <w:r w:rsidRPr="0042527E">
        <w:rPr>
          <w:rFonts w:ascii="Verdana" w:hAnsi="Verdana"/>
          <w:color w:val="auto"/>
          <w:sz w:val="22"/>
          <w:szCs w:val="22"/>
        </w:rPr>
        <w:tab/>
      </w:r>
      <w:r w:rsidRPr="0042527E">
        <w:rPr>
          <w:rFonts w:ascii="Verdana" w:hAnsi="Verdana"/>
          <w:color w:val="auto"/>
          <w:sz w:val="22"/>
          <w:szCs w:val="22"/>
          <w:highlight w:val="lightGray"/>
        </w:rPr>
        <w:t>[</w:t>
      </w:r>
      <w:r w:rsidRPr="0042527E" w:rsidR="002F6908">
        <w:rPr>
          <w:rFonts w:ascii="Verdana" w:hAnsi="Verdana"/>
          <w:color w:val="auto"/>
          <w:sz w:val="22"/>
          <w:szCs w:val="22"/>
          <w:highlight w:val="lightGray"/>
        </w:rPr>
        <w:t>p</w:t>
      </w:r>
      <w:r w:rsidRPr="0042527E">
        <w:rPr>
          <w:rFonts w:ascii="Verdana" w:hAnsi="Verdana"/>
          <w:color w:val="auto"/>
          <w:sz w:val="22"/>
          <w:szCs w:val="22"/>
          <w:highlight w:val="lightGray"/>
        </w:rPr>
        <w:t>]</w:t>
      </w:r>
    </w:p>
    <w:p w:rsidRPr="0042527E" w:rsidR="00B007AC" w:rsidP="004179D0" w:rsidRDefault="00F114E0" w14:paraId="3A9C1933" w14:textId="77777777">
      <w:pPr>
        <w:tabs>
          <w:tab w:val="right" w:leader="dot" w:pos="8640"/>
        </w:tabs>
        <w:spacing w:before="40" w:after="40"/>
        <w:ind w:left="403"/>
        <w:rPr>
          <w:rFonts w:ascii="Verdana" w:hAnsi="Verdana"/>
          <w:color w:val="auto"/>
          <w:sz w:val="22"/>
          <w:szCs w:val="22"/>
          <w:highlight w:val="lightGray"/>
        </w:rPr>
      </w:pPr>
      <w:r w:rsidRPr="0042527E">
        <w:rPr>
          <w:rFonts w:ascii="Verdana" w:hAnsi="Verdana"/>
          <w:color w:val="auto"/>
          <w:sz w:val="22"/>
          <w:szCs w:val="22"/>
        </w:rPr>
        <w:t xml:space="preserve">Capabilities and Activities </w:t>
      </w:r>
      <w:r w:rsidRPr="0042527E" w:rsidR="00C906DD">
        <w:rPr>
          <w:rFonts w:ascii="Verdana" w:hAnsi="Verdana"/>
          <w:color w:val="auto"/>
          <w:sz w:val="22"/>
          <w:szCs w:val="22"/>
        </w:rPr>
        <w:t xml:space="preserve">Identified </w:t>
      </w:r>
      <w:r w:rsidRPr="0042527E">
        <w:rPr>
          <w:rFonts w:ascii="Verdana" w:hAnsi="Verdana"/>
          <w:color w:val="auto"/>
          <w:sz w:val="22"/>
          <w:szCs w:val="22"/>
        </w:rPr>
        <w:t>for Demonstration</w:t>
      </w:r>
      <w:r w:rsidRPr="0042527E" w:rsidR="00B007AC">
        <w:rPr>
          <w:rFonts w:ascii="Verdana" w:hAnsi="Verdana"/>
          <w:color w:val="auto"/>
          <w:sz w:val="22"/>
          <w:szCs w:val="22"/>
        </w:rPr>
        <w:tab/>
      </w:r>
      <w:r w:rsidRPr="0042527E" w:rsidR="00B007AC">
        <w:rPr>
          <w:rFonts w:ascii="Verdana" w:hAnsi="Verdana"/>
          <w:color w:val="auto"/>
          <w:sz w:val="22"/>
          <w:szCs w:val="22"/>
          <w:highlight w:val="lightGray"/>
        </w:rPr>
        <w:t>[</w:t>
      </w:r>
      <w:r w:rsidRPr="0042527E" w:rsidR="002F6908">
        <w:rPr>
          <w:rFonts w:ascii="Verdana" w:hAnsi="Verdana"/>
          <w:color w:val="auto"/>
          <w:sz w:val="22"/>
          <w:szCs w:val="22"/>
          <w:highlight w:val="lightGray"/>
        </w:rPr>
        <w:t>p</w:t>
      </w:r>
      <w:r w:rsidRPr="0042527E" w:rsidR="00B007AC">
        <w:rPr>
          <w:rFonts w:ascii="Verdana" w:hAnsi="Verdana"/>
          <w:color w:val="auto"/>
          <w:sz w:val="22"/>
          <w:szCs w:val="22"/>
          <w:highlight w:val="lightGray"/>
        </w:rPr>
        <w:t>]</w:t>
      </w:r>
    </w:p>
    <w:p w:rsidRPr="0042527E" w:rsidR="00B007AC" w:rsidP="004179D0" w:rsidRDefault="00F114E0" w14:paraId="117F9B29" w14:textId="77777777">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Scenario Summary</w:t>
      </w:r>
      <w:r w:rsidRPr="0042527E" w:rsidR="00B007AC">
        <w:rPr>
          <w:rFonts w:ascii="Verdana" w:hAnsi="Verdana"/>
          <w:color w:val="auto"/>
          <w:sz w:val="22"/>
          <w:szCs w:val="22"/>
        </w:rPr>
        <w:tab/>
      </w:r>
      <w:r w:rsidRPr="0042527E" w:rsidR="00B007AC">
        <w:rPr>
          <w:rFonts w:ascii="Verdana" w:hAnsi="Verdana"/>
          <w:color w:val="auto"/>
          <w:sz w:val="22"/>
          <w:szCs w:val="22"/>
          <w:highlight w:val="lightGray"/>
        </w:rPr>
        <w:t>[</w:t>
      </w:r>
      <w:r w:rsidRPr="0042527E" w:rsidR="002F6908">
        <w:rPr>
          <w:rFonts w:ascii="Verdana" w:hAnsi="Verdana"/>
          <w:color w:val="auto"/>
          <w:sz w:val="22"/>
          <w:szCs w:val="22"/>
          <w:highlight w:val="lightGray"/>
        </w:rPr>
        <w:t>p</w:t>
      </w:r>
      <w:r w:rsidRPr="0042527E" w:rsidR="00B007AC">
        <w:rPr>
          <w:rFonts w:ascii="Verdana" w:hAnsi="Verdana"/>
          <w:color w:val="auto"/>
          <w:sz w:val="22"/>
          <w:szCs w:val="22"/>
          <w:highlight w:val="lightGray"/>
        </w:rPr>
        <w:t>]</w:t>
      </w:r>
    </w:p>
    <w:p w:rsidRPr="0042527E" w:rsidR="00F114E0" w:rsidP="004179D0" w:rsidRDefault="008F4BF2" w14:paraId="6770415E" w14:textId="77777777">
      <w:pPr>
        <w:tabs>
          <w:tab w:val="right" w:leader="dot" w:pos="8640"/>
        </w:tabs>
        <w:spacing w:before="40" w:after="40"/>
        <w:ind w:left="403"/>
        <w:rPr>
          <w:rFonts w:ascii="Verdana" w:hAnsi="Verdana"/>
          <w:color w:val="auto"/>
          <w:sz w:val="22"/>
          <w:szCs w:val="22"/>
        </w:rPr>
      </w:pPr>
      <w:r w:rsidRPr="0042527E">
        <w:rPr>
          <w:rFonts w:ascii="Verdana" w:hAnsi="Verdana"/>
          <w:color w:val="auto"/>
          <w:sz w:val="22"/>
          <w:szCs w:val="22"/>
        </w:rPr>
        <w:t>Planned Simulations</w:t>
      </w:r>
      <w:r w:rsidRPr="0042527E" w:rsidR="00F114E0">
        <w:rPr>
          <w:rFonts w:ascii="Verdana" w:hAnsi="Verdana"/>
          <w:color w:val="auto"/>
          <w:sz w:val="22"/>
          <w:szCs w:val="22"/>
        </w:rPr>
        <w:tab/>
      </w:r>
      <w:r w:rsidRPr="0042527E" w:rsidR="00F114E0">
        <w:rPr>
          <w:rFonts w:ascii="Verdana" w:hAnsi="Verdana"/>
          <w:color w:val="auto"/>
          <w:sz w:val="22"/>
          <w:szCs w:val="22"/>
          <w:highlight w:val="lightGray"/>
        </w:rPr>
        <w:t>[</w:t>
      </w:r>
      <w:r w:rsidRPr="0042527E" w:rsidR="002F6908">
        <w:rPr>
          <w:rFonts w:ascii="Verdana" w:hAnsi="Verdana"/>
          <w:color w:val="auto"/>
          <w:sz w:val="22"/>
          <w:szCs w:val="22"/>
          <w:highlight w:val="lightGray"/>
        </w:rPr>
        <w:t>p</w:t>
      </w:r>
      <w:r w:rsidRPr="0042527E" w:rsidR="000B1854">
        <w:rPr>
          <w:rFonts w:ascii="Verdana" w:hAnsi="Verdana"/>
          <w:color w:val="auto"/>
          <w:sz w:val="22"/>
          <w:szCs w:val="22"/>
          <w:highlight w:val="lightGray"/>
        </w:rPr>
        <w:t>]</w:t>
      </w:r>
    </w:p>
    <w:p w:rsidRPr="0042527E" w:rsidR="00954D44" w:rsidP="00E43398" w:rsidRDefault="002B0514" w14:paraId="5888AC4E" w14:textId="77777777">
      <w:pPr>
        <w:pStyle w:val="TOC1"/>
        <w:tabs>
          <w:tab w:val="clear" w:pos="9360"/>
          <w:tab w:val="right" w:leader="dot" w:pos="8640"/>
        </w:tabs>
        <w:spacing w:before="120" w:after="120"/>
        <w:rPr>
          <w:color w:val="000080"/>
        </w:rPr>
      </w:pPr>
      <w:r w:rsidRPr="0042527E">
        <w:rPr>
          <w:color w:val="000080"/>
        </w:rPr>
        <w:t xml:space="preserve">Section </w:t>
      </w:r>
      <w:r w:rsidRPr="0042527E" w:rsidR="00954D44">
        <w:rPr>
          <w:color w:val="000080"/>
        </w:rPr>
        <w:t>3: Analysis of Capabilit</w:t>
      </w:r>
      <w:r w:rsidRPr="0042527E" w:rsidR="00F050CE">
        <w:rPr>
          <w:color w:val="000080"/>
        </w:rPr>
        <w:t>es</w:t>
      </w:r>
      <w:r w:rsidRPr="0042527E" w:rsidR="00954D44">
        <w:rPr>
          <w:color w:val="000080"/>
        </w:rPr>
        <w:tab/>
      </w:r>
      <w:r w:rsidRPr="0042527E" w:rsidR="00954D44">
        <w:rPr>
          <w:bCs w:val="0"/>
          <w:noProof w:val="0"/>
          <w:color w:val="000080"/>
          <w:highlight w:val="lightGray"/>
        </w:rPr>
        <w:t>[p]</w:t>
      </w:r>
    </w:p>
    <w:p w:rsidRPr="0042527E" w:rsidR="001C202E" w:rsidP="004179D0" w:rsidRDefault="001C202E" w14:paraId="0E472187" w14:textId="77777777">
      <w:pPr>
        <w:tabs>
          <w:tab w:val="right" w:leader="dot" w:pos="8640"/>
        </w:tabs>
        <w:spacing w:before="40" w:after="40"/>
        <w:ind w:left="403"/>
        <w:rPr>
          <w:rFonts w:ascii="Verdana" w:hAnsi="Verdana"/>
          <w:color w:val="auto"/>
          <w:sz w:val="22"/>
          <w:szCs w:val="22"/>
        </w:rPr>
      </w:pPr>
      <w:r w:rsidRPr="0042527E">
        <w:rPr>
          <w:rFonts w:ascii="Verdana" w:hAnsi="Verdana"/>
          <w:sz w:val="22"/>
          <w:szCs w:val="22"/>
          <w:highlight w:val="lightGray"/>
        </w:rPr>
        <w:t>[Capability 1]</w:t>
      </w:r>
      <w:r w:rsidRPr="0042527E">
        <w:rPr>
          <w:rFonts w:ascii="Verdana" w:hAnsi="Verdana"/>
          <w:color w:val="auto"/>
          <w:sz w:val="22"/>
          <w:szCs w:val="22"/>
        </w:rPr>
        <w:t xml:space="preserve"> </w:t>
      </w:r>
      <w:r w:rsidRPr="0042527E">
        <w:rPr>
          <w:rFonts w:ascii="Verdana" w:hAnsi="Verdana"/>
          <w:color w:val="auto"/>
          <w:sz w:val="22"/>
          <w:szCs w:val="22"/>
        </w:rPr>
        <w:tab/>
      </w:r>
      <w:r w:rsidRPr="0042527E">
        <w:rPr>
          <w:rFonts w:ascii="Verdana" w:hAnsi="Verdana"/>
          <w:color w:val="auto"/>
          <w:sz w:val="22"/>
          <w:szCs w:val="22"/>
          <w:highlight w:val="lightGray"/>
        </w:rPr>
        <w:t>[p]</w:t>
      </w:r>
    </w:p>
    <w:p w:rsidRPr="0042527E" w:rsidR="001C202E" w:rsidP="004179D0" w:rsidRDefault="001C202E" w14:paraId="59DDEED0" w14:textId="77777777">
      <w:pPr>
        <w:tabs>
          <w:tab w:val="right" w:leader="dot" w:pos="8640"/>
        </w:tabs>
        <w:spacing w:before="40" w:after="40"/>
        <w:ind w:left="403"/>
        <w:rPr>
          <w:rFonts w:ascii="Verdana" w:hAnsi="Verdana"/>
          <w:color w:val="auto"/>
          <w:sz w:val="22"/>
          <w:szCs w:val="22"/>
        </w:rPr>
      </w:pPr>
      <w:r w:rsidRPr="0042527E">
        <w:rPr>
          <w:rFonts w:ascii="Verdana" w:hAnsi="Verdana"/>
          <w:sz w:val="22"/>
          <w:szCs w:val="22"/>
          <w:highlight w:val="lightGray"/>
        </w:rPr>
        <w:t>[Capability 2]</w:t>
      </w:r>
      <w:r w:rsidRPr="0042527E">
        <w:rPr>
          <w:rFonts w:ascii="Verdana" w:hAnsi="Verdana"/>
          <w:color w:val="auto"/>
          <w:sz w:val="22"/>
          <w:szCs w:val="22"/>
        </w:rPr>
        <w:t xml:space="preserve"> </w:t>
      </w:r>
      <w:r w:rsidRPr="0042527E">
        <w:rPr>
          <w:rFonts w:ascii="Verdana" w:hAnsi="Verdana"/>
          <w:color w:val="auto"/>
          <w:sz w:val="22"/>
          <w:szCs w:val="22"/>
        </w:rPr>
        <w:tab/>
      </w:r>
      <w:r w:rsidRPr="0042527E">
        <w:rPr>
          <w:rFonts w:ascii="Verdana" w:hAnsi="Verdana"/>
          <w:color w:val="auto"/>
          <w:sz w:val="22"/>
          <w:szCs w:val="22"/>
          <w:highlight w:val="lightGray"/>
        </w:rPr>
        <w:t>[p]</w:t>
      </w:r>
    </w:p>
    <w:p w:rsidRPr="0042527E" w:rsidR="00954D44" w:rsidP="004179D0" w:rsidRDefault="001C202E" w14:paraId="321F994D" w14:textId="77777777">
      <w:pPr>
        <w:tabs>
          <w:tab w:val="right" w:leader="dot" w:pos="8640"/>
        </w:tabs>
        <w:spacing w:before="40" w:after="40"/>
        <w:ind w:left="403"/>
        <w:rPr>
          <w:rFonts w:ascii="Verdana" w:hAnsi="Verdana"/>
          <w:sz w:val="22"/>
          <w:szCs w:val="22"/>
        </w:rPr>
      </w:pPr>
      <w:r w:rsidRPr="0042527E">
        <w:rPr>
          <w:rFonts w:ascii="Verdana" w:hAnsi="Verdana"/>
          <w:sz w:val="22"/>
          <w:szCs w:val="22"/>
          <w:highlight w:val="lightGray"/>
        </w:rPr>
        <w:t>[Capability 3]</w:t>
      </w:r>
      <w:r w:rsidRPr="0042527E">
        <w:rPr>
          <w:rFonts w:ascii="Verdana" w:hAnsi="Verdana"/>
          <w:color w:val="auto"/>
          <w:sz w:val="22"/>
          <w:szCs w:val="22"/>
        </w:rPr>
        <w:t xml:space="preserve"> </w:t>
      </w:r>
      <w:r w:rsidRPr="0042527E">
        <w:rPr>
          <w:rFonts w:ascii="Verdana" w:hAnsi="Verdana"/>
          <w:color w:val="auto"/>
          <w:sz w:val="22"/>
          <w:szCs w:val="22"/>
        </w:rPr>
        <w:tab/>
      </w:r>
      <w:r w:rsidRPr="0042527E">
        <w:rPr>
          <w:rFonts w:ascii="Verdana" w:hAnsi="Verdana"/>
          <w:color w:val="auto"/>
          <w:sz w:val="22"/>
          <w:szCs w:val="22"/>
          <w:highlight w:val="lightGray"/>
        </w:rPr>
        <w:t>[p]</w:t>
      </w:r>
    </w:p>
    <w:p w:rsidRPr="0042527E" w:rsidR="00954D44" w:rsidP="00E43398" w:rsidRDefault="002B0514" w14:paraId="0148DC7E" w14:textId="77777777">
      <w:pPr>
        <w:pStyle w:val="TOC1"/>
        <w:tabs>
          <w:tab w:val="clear" w:pos="9360"/>
          <w:tab w:val="right" w:leader="dot" w:pos="8640"/>
        </w:tabs>
        <w:spacing w:before="120" w:after="120"/>
        <w:rPr>
          <w:color w:val="000080"/>
        </w:rPr>
      </w:pPr>
      <w:r w:rsidRPr="0042527E">
        <w:rPr>
          <w:color w:val="000080"/>
        </w:rPr>
        <w:t xml:space="preserve">Section </w:t>
      </w:r>
      <w:r w:rsidRPr="0042527E" w:rsidR="00954D44">
        <w:rPr>
          <w:color w:val="000080"/>
        </w:rPr>
        <w:t>4: Conclusion</w:t>
      </w:r>
      <w:r w:rsidRPr="0042527E" w:rsidR="00954D44">
        <w:rPr>
          <w:color w:val="000080"/>
        </w:rPr>
        <w:tab/>
      </w:r>
      <w:r w:rsidRPr="0042527E" w:rsidR="00954D44">
        <w:rPr>
          <w:bCs w:val="0"/>
          <w:noProof w:val="0"/>
          <w:color w:val="000080"/>
          <w:highlight w:val="lightGray"/>
        </w:rPr>
        <w:t>[p]</w:t>
      </w:r>
    </w:p>
    <w:p w:rsidRPr="0042527E" w:rsidR="008F4BF2" w:rsidP="00E43398" w:rsidRDefault="00954D44" w14:paraId="633F861E" w14:textId="77777777">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A: Improvement Plan</w:t>
      </w:r>
      <w:r w:rsidRPr="0042527E">
        <w:rPr>
          <w:rFonts w:ascii="Arial" w:hAnsi="Arial" w:cs="Arial"/>
          <w:b/>
          <w:color w:val="000080"/>
          <w:sz w:val="26"/>
          <w:szCs w:val="26"/>
        </w:rPr>
        <w:tab/>
      </w:r>
      <w:r w:rsidRPr="0042527E" w:rsidR="00016AD3">
        <w:rPr>
          <w:rFonts w:ascii="Arial" w:hAnsi="Arial" w:cs="Arial"/>
          <w:b/>
          <w:color w:val="000080"/>
          <w:sz w:val="26"/>
          <w:szCs w:val="26"/>
          <w:highlight w:val="lightGray"/>
        </w:rPr>
        <w:t>[p]</w:t>
      </w:r>
    </w:p>
    <w:p w:rsidRPr="0042527E" w:rsidR="002F6908" w:rsidP="00E43398" w:rsidRDefault="002F6908" w14:paraId="17091D85" w14:textId="77777777">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B:</w:t>
      </w:r>
      <w:r w:rsidRPr="0042527E" w:rsidR="008873B3">
        <w:rPr>
          <w:rFonts w:ascii="Arial" w:hAnsi="Arial" w:cs="Arial"/>
          <w:b/>
          <w:color w:val="000080"/>
          <w:sz w:val="26"/>
          <w:szCs w:val="26"/>
        </w:rPr>
        <w:t xml:space="preserve"> Lessons Learned</w:t>
      </w:r>
      <w:r w:rsidR="00E22511">
        <w:rPr>
          <w:rFonts w:ascii="Arial" w:hAnsi="Arial" w:cs="Arial"/>
          <w:b/>
          <w:color w:val="000080"/>
          <w:sz w:val="26"/>
          <w:szCs w:val="26"/>
        </w:rPr>
        <w:t xml:space="preserve"> </w:t>
      </w:r>
      <w:r w:rsidRPr="00401010" w:rsidR="00E22511">
        <w:rPr>
          <w:rFonts w:ascii="Arial" w:hAnsi="Arial" w:cs="Arial"/>
          <w:b/>
          <w:color w:val="000080"/>
          <w:sz w:val="26"/>
          <w:szCs w:val="26"/>
          <w:highlight w:val="lightGray"/>
        </w:rPr>
        <w:t>[Optional]</w:t>
      </w:r>
      <w:r w:rsidRPr="0042527E" w:rsidR="008873B3">
        <w:rPr>
          <w:rFonts w:ascii="Arial" w:hAnsi="Arial" w:cs="Arial"/>
          <w:b/>
          <w:color w:val="000080"/>
          <w:sz w:val="26"/>
          <w:szCs w:val="26"/>
        </w:rPr>
        <w:tab/>
      </w:r>
      <w:r w:rsidRPr="0042527E" w:rsidR="008873B3">
        <w:rPr>
          <w:rFonts w:ascii="Arial" w:hAnsi="Arial" w:cs="Arial"/>
          <w:b/>
          <w:color w:val="000080"/>
          <w:sz w:val="26"/>
          <w:szCs w:val="26"/>
          <w:highlight w:val="lightGray"/>
        </w:rPr>
        <w:t>[p]</w:t>
      </w:r>
    </w:p>
    <w:p w:rsidRPr="0042527E" w:rsidR="002F6908" w:rsidP="00E43398" w:rsidRDefault="002F6908" w14:paraId="53BE367B" w14:textId="77777777">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C</w:t>
      </w:r>
      <w:r w:rsidRPr="0042527E" w:rsidR="008873B3">
        <w:rPr>
          <w:rFonts w:ascii="Arial" w:hAnsi="Arial" w:cs="Arial"/>
          <w:b/>
          <w:color w:val="000080"/>
          <w:sz w:val="26"/>
          <w:szCs w:val="26"/>
        </w:rPr>
        <w:t>: Participant Feedback Summary</w:t>
      </w:r>
      <w:r w:rsidR="00B45766">
        <w:rPr>
          <w:rFonts w:ascii="Arial" w:hAnsi="Arial" w:cs="Arial"/>
          <w:b/>
          <w:color w:val="000080"/>
          <w:sz w:val="26"/>
          <w:szCs w:val="26"/>
        </w:rPr>
        <w:t xml:space="preserve"> </w:t>
      </w:r>
      <w:r w:rsidRPr="00401010" w:rsidR="00B45766">
        <w:rPr>
          <w:rFonts w:ascii="Arial" w:hAnsi="Arial" w:cs="Arial"/>
          <w:b/>
          <w:color w:val="000080"/>
          <w:sz w:val="26"/>
          <w:szCs w:val="26"/>
          <w:highlight w:val="lightGray"/>
        </w:rPr>
        <w:t>[Optional]</w:t>
      </w:r>
      <w:r w:rsidRPr="0042527E" w:rsidR="008873B3">
        <w:rPr>
          <w:rFonts w:ascii="Arial" w:hAnsi="Arial" w:cs="Arial"/>
          <w:b/>
          <w:color w:val="000080"/>
          <w:sz w:val="26"/>
          <w:szCs w:val="26"/>
        </w:rPr>
        <w:tab/>
      </w:r>
      <w:r w:rsidRPr="0042527E" w:rsidR="008873B3">
        <w:rPr>
          <w:rFonts w:ascii="Arial" w:hAnsi="Arial" w:cs="Arial"/>
          <w:b/>
          <w:color w:val="000080"/>
          <w:sz w:val="26"/>
          <w:szCs w:val="26"/>
          <w:highlight w:val="lightGray"/>
        </w:rPr>
        <w:t>[p]</w:t>
      </w:r>
    </w:p>
    <w:p w:rsidRPr="0042527E" w:rsidR="002F6908" w:rsidP="00E43398" w:rsidRDefault="002F6908" w14:paraId="433CEB3E" w14:textId="77777777">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D</w:t>
      </w:r>
      <w:r w:rsidRPr="0042527E" w:rsidR="008873B3">
        <w:rPr>
          <w:rFonts w:ascii="Arial" w:hAnsi="Arial" w:cs="Arial"/>
          <w:b/>
          <w:color w:val="000080"/>
          <w:sz w:val="26"/>
          <w:szCs w:val="26"/>
        </w:rPr>
        <w:t>:</w:t>
      </w:r>
      <w:r w:rsidRPr="0042527E" w:rsidR="001605BC">
        <w:rPr>
          <w:rFonts w:ascii="Arial" w:hAnsi="Arial" w:cs="Arial"/>
          <w:b/>
          <w:color w:val="000080"/>
          <w:sz w:val="26"/>
          <w:szCs w:val="26"/>
        </w:rPr>
        <w:t xml:space="preserve"> Exercise Events Summary Table </w:t>
      </w:r>
      <w:r w:rsidRPr="00401010" w:rsidR="001605BC">
        <w:rPr>
          <w:rFonts w:ascii="Arial" w:hAnsi="Arial" w:cs="Arial"/>
          <w:b/>
          <w:color w:val="000080"/>
          <w:sz w:val="26"/>
          <w:szCs w:val="26"/>
          <w:highlight w:val="lightGray"/>
        </w:rPr>
        <w:t>[</w:t>
      </w:r>
      <w:r w:rsidRPr="00401010" w:rsidR="008873B3">
        <w:rPr>
          <w:rFonts w:ascii="Arial" w:hAnsi="Arial" w:cs="Arial"/>
          <w:b/>
          <w:color w:val="000080"/>
          <w:sz w:val="26"/>
          <w:szCs w:val="26"/>
          <w:highlight w:val="lightGray"/>
        </w:rPr>
        <w:t>Optional</w:t>
      </w:r>
      <w:r w:rsidRPr="00401010" w:rsidR="001605BC">
        <w:rPr>
          <w:rFonts w:ascii="Arial" w:hAnsi="Arial" w:cs="Arial"/>
          <w:b/>
          <w:color w:val="000080"/>
          <w:sz w:val="26"/>
          <w:szCs w:val="26"/>
          <w:highlight w:val="lightGray"/>
        </w:rPr>
        <w:t>]</w:t>
      </w:r>
      <w:r w:rsidRPr="0042527E" w:rsidR="008873B3">
        <w:rPr>
          <w:rFonts w:ascii="Arial" w:hAnsi="Arial" w:cs="Arial"/>
          <w:b/>
          <w:color w:val="000080"/>
          <w:sz w:val="26"/>
          <w:szCs w:val="26"/>
        </w:rPr>
        <w:tab/>
      </w:r>
      <w:r w:rsidRPr="0042527E" w:rsidR="008873B3">
        <w:rPr>
          <w:rFonts w:ascii="Arial" w:hAnsi="Arial" w:cs="Arial"/>
          <w:b/>
          <w:color w:val="000080"/>
          <w:sz w:val="26"/>
          <w:szCs w:val="26"/>
          <w:highlight w:val="lightGray"/>
        </w:rPr>
        <w:t>[p]</w:t>
      </w:r>
    </w:p>
    <w:p w:rsidRPr="0042527E" w:rsidR="002F6908" w:rsidP="00E43398" w:rsidRDefault="002F6908" w14:paraId="13198C35" w14:textId="77777777">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E</w:t>
      </w:r>
      <w:r w:rsidRPr="0042527E" w:rsidR="001605BC">
        <w:rPr>
          <w:rFonts w:ascii="Arial" w:hAnsi="Arial" w:cs="Arial"/>
          <w:b/>
          <w:color w:val="000080"/>
          <w:sz w:val="26"/>
          <w:szCs w:val="26"/>
        </w:rPr>
        <w:t xml:space="preserve">: Performance Ratings </w:t>
      </w:r>
      <w:r w:rsidRPr="00401010" w:rsidR="001605BC">
        <w:rPr>
          <w:rFonts w:ascii="Arial" w:hAnsi="Arial" w:cs="Arial"/>
          <w:b/>
          <w:color w:val="000080"/>
          <w:sz w:val="26"/>
          <w:szCs w:val="26"/>
          <w:highlight w:val="lightGray"/>
        </w:rPr>
        <w:t>[</w:t>
      </w:r>
      <w:r w:rsidRPr="00401010" w:rsidR="008873B3">
        <w:rPr>
          <w:rFonts w:ascii="Arial" w:hAnsi="Arial" w:cs="Arial"/>
          <w:b/>
          <w:color w:val="000080"/>
          <w:sz w:val="26"/>
          <w:szCs w:val="26"/>
          <w:highlight w:val="lightGray"/>
        </w:rPr>
        <w:t>Optional</w:t>
      </w:r>
      <w:r w:rsidRPr="00401010" w:rsidR="001605BC">
        <w:rPr>
          <w:rFonts w:ascii="Arial" w:hAnsi="Arial" w:cs="Arial"/>
          <w:b/>
          <w:color w:val="000080"/>
          <w:sz w:val="26"/>
          <w:szCs w:val="26"/>
          <w:highlight w:val="lightGray"/>
        </w:rPr>
        <w:t>]</w:t>
      </w:r>
      <w:r w:rsidRPr="0042527E" w:rsidR="008873B3">
        <w:rPr>
          <w:rFonts w:ascii="Arial" w:hAnsi="Arial" w:cs="Arial"/>
          <w:b/>
          <w:color w:val="000080"/>
          <w:sz w:val="26"/>
          <w:szCs w:val="26"/>
        </w:rPr>
        <w:tab/>
      </w:r>
      <w:r w:rsidRPr="0042527E" w:rsidR="008873B3">
        <w:rPr>
          <w:rFonts w:ascii="Arial" w:hAnsi="Arial" w:cs="Arial"/>
          <w:b/>
          <w:color w:val="000080"/>
          <w:sz w:val="26"/>
          <w:szCs w:val="26"/>
          <w:highlight w:val="lightGray"/>
        </w:rPr>
        <w:t>[p]</w:t>
      </w:r>
    </w:p>
    <w:p w:rsidRPr="0042527E" w:rsidR="002F6908" w:rsidP="00E43398" w:rsidRDefault="002F6908" w14:paraId="56248932" w14:textId="77777777">
      <w:pPr>
        <w:tabs>
          <w:tab w:val="right" w:leader="dot" w:pos="8640"/>
        </w:tabs>
        <w:spacing w:before="120" w:after="120"/>
        <w:rPr>
          <w:rFonts w:ascii="Arial" w:hAnsi="Arial" w:cs="Arial"/>
          <w:b/>
          <w:color w:val="000080"/>
          <w:sz w:val="26"/>
          <w:szCs w:val="26"/>
          <w:highlight w:val="yellow"/>
        </w:rPr>
      </w:pPr>
      <w:r w:rsidRPr="0042527E">
        <w:rPr>
          <w:rFonts w:ascii="Arial" w:hAnsi="Arial" w:cs="Arial"/>
          <w:b/>
          <w:color w:val="000080"/>
          <w:sz w:val="26"/>
          <w:szCs w:val="26"/>
        </w:rPr>
        <w:t>Appendix F</w:t>
      </w:r>
      <w:r w:rsidRPr="0042527E" w:rsidR="008873B3">
        <w:rPr>
          <w:rFonts w:ascii="Arial" w:hAnsi="Arial" w:cs="Arial"/>
          <w:b/>
          <w:color w:val="000080"/>
          <w:sz w:val="26"/>
          <w:szCs w:val="26"/>
        </w:rPr>
        <w:t>: Acronyms</w:t>
      </w:r>
      <w:r w:rsidRPr="0042527E" w:rsidR="008873B3">
        <w:rPr>
          <w:rFonts w:ascii="Arial" w:hAnsi="Arial" w:cs="Arial"/>
          <w:b/>
          <w:color w:val="000080"/>
          <w:sz w:val="26"/>
          <w:szCs w:val="26"/>
        </w:rPr>
        <w:tab/>
      </w:r>
      <w:r w:rsidRPr="0042527E" w:rsidR="008873B3">
        <w:rPr>
          <w:rFonts w:ascii="Arial" w:hAnsi="Arial" w:cs="Arial"/>
          <w:b/>
          <w:color w:val="000080"/>
          <w:sz w:val="26"/>
          <w:szCs w:val="26"/>
          <w:highlight w:val="lightGray"/>
        </w:rPr>
        <w:t>[p]</w:t>
      </w:r>
    </w:p>
    <w:p w:rsidRPr="002F6908" w:rsidR="00383E14" w:rsidP="001651FD" w:rsidRDefault="00383E14" w14:paraId="52B028FE" w14:textId="77777777">
      <w:pPr>
        <w:tabs>
          <w:tab w:val="right" w:leader="dot" w:pos="8640"/>
        </w:tabs>
        <w:rPr>
          <w:rFonts w:ascii="Times New Roman" w:hAnsi="Times New Roman"/>
          <w:color w:val="auto"/>
          <w:highlight w:val="yellow"/>
        </w:rPr>
      </w:pPr>
    </w:p>
    <w:p w:rsidRPr="002F6908" w:rsidR="00383E14" w:rsidP="00617DEE" w:rsidRDefault="006A4214" w14:paraId="4B216C58" w14:textId="77777777">
      <w:pPr>
        <w:tabs>
          <w:tab w:val="right" w:leader="dot" w:pos="9360"/>
        </w:tabs>
        <w:rPr>
          <w:rFonts w:ascii="Times New Roman" w:hAnsi="Times New Roman"/>
          <w:color w:val="auto"/>
          <w:highlight w:val="yellow"/>
        </w:rPr>
      </w:pPr>
      <w:r w:rsidRPr="00401010">
        <w:rPr>
          <w:rFonts w:ascii="Times New Roman" w:hAnsi="Times New Roman"/>
          <w:highlight w:val="lightGray"/>
        </w:rPr>
        <w:t>[</w:t>
      </w:r>
      <w:r w:rsidR="00617DEE">
        <w:rPr>
          <w:rFonts w:ascii="Times New Roman" w:hAnsi="Times New Roman"/>
          <w:highlight w:val="lightGray"/>
        </w:rPr>
        <w:t xml:space="preserve">If an </w:t>
      </w:r>
      <w:smartTag w:uri="urn:schemas-microsoft-com:office:smarttags" w:element="place">
        <w:r w:rsidR="00617DEE">
          <w:rPr>
            <w:rFonts w:ascii="Times New Roman" w:hAnsi="Times New Roman"/>
            <w:highlight w:val="lightGray"/>
          </w:rPr>
          <w:t>AAR</w:t>
        </w:r>
      </w:smartTag>
      <w:r w:rsidR="00617DEE">
        <w:rPr>
          <w:rFonts w:ascii="Times New Roman" w:hAnsi="Times New Roman"/>
          <w:highlight w:val="lightGray"/>
        </w:rPr>
        <w:t xml:space="preserve"> contains graphics, figures, or tables, they should be numbered and listed in the Contents section (e.g. Figure 1, Table 1, etc.).</w:t>
      </w:r>
    </w:p>
    <w:p w:rsidR="002F6908" w:rsidP="002F6908" w:rsidRDefault="002F6908" w14:paraId="5C463E2A" w14:textId="77777777">
      <w:pPr>
        <w:rPr>
          <w:rFonts w:ascii="Times New Roman" w:hAnsi="Times New Roman"/>
          <w:color w:val="auto"/>
          <w:sz w:val="22"/>
          <w:szCs w:val="22"/>
          <w:highlight w:val="yellow"/>
        </w:rPr>
      </w:pPr>
    </w:p>
    <w:p w:rsidRPr="00C85ACF" w:rsidR="001651FD" w:rsidP="001651FD" w:rsidRDefault="005D48AD" w14:paraId="0DCBB511" w14:textId="77777777">
      <w:pPr>
        <w:pStyle w:val="CommentText"/>
        <w:rPr>
          <w:rFonts w:ascii="Times New Roman" w:hAnsi="Times New Roman"/>
          <w:sz w:val="24"/>
          <w:szCs w:val="24"/>
        </w:rPr>
      </w:pPr>
      <w:r w:rsidRPr="004F396E">
        <w:rPr>
          <w:rFonts w:ascii="Times New Roman" w:hAnsi="Times New Roman"/>
          <w:color w:val="auto"/>
          <w:sz w:val="22"/>
          <w:szCs w:val="22"/>
          <w:highlight w:val="yellow"/>
        </w:rPr>
        <w:br w:type="page"/>
      </w:r>
    </w:p>
    <w:p w:rsidRPr="004F396E" w:rsidR="001651FD" w:rsidP="001651FD" w:rsidRDefault="001651FD" w14:paraId="5AEDFE8D"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774B5BF5"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2113C60F"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0EA1F143"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75B15993"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2FC64C1F"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65631481"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25169180"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6DD89FE8"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2A7B8144"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5F1ADC74"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2488244F"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15E5C032"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2A0AFB4F"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0257C192"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7BA9B688"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38CC7DF7"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Pr="004F396E" w:rsidR="001651FD" w:rsidP="001651FD" w:rsidRDefault="001651FD" w14:paraId="18092F32" w14:textId="77777777">
      <w:pPr>
        <w:pStyle w:val="Heading1"/>
        <w:numPr>
          <w:ilvl w:val="0"/>
          <w:numId w:val="0"/>
        </w:numPr>
        <w:tabs>
          <w:tab w:val="right" w:leader="dot" w:pos="9180"/>
        </w:tabs>
        <w:spacing w:after="0" w:line="240" w:lineRule="auto"/>
        <w:jc w:val="center"/>
        <w:rPr>
          <w:rFonts w:ascii="Times New Roman" w:hAnsi="Times New Roman"/>
          <w:caps/>
          <w:szCs w:val="44"/>
        </w:rPr>
      </w:pPr>
    </w:p>
    <w:p w:rsidR="008B4BD2" w:rsidP="001651FD" w:rsidRDefault="001651FD" w14:paraId="33644910" w14:textId="77777777">
      <w:pPr>
        <w:jc w:val="center"/>
      </w:pPr>
      <w:r w:rsidRPr="00DF340B">
        <w:t>This page is intentionally blank.</w:t>
      </w:r>
    </w:p>
    <w:p w:rsidR="001651FD" w:rsidP="001A2537" w:rsidRDefault="001651FD" w14:paraId="2953B19F" w14:textId="77777777"/>
    <w:p w:rsidR="00D939A0" w:rsidP="00D939A0" w:rsidRDefault="00D939A0" w14:paraId="0AD1ED31" w14:textId="77777777">
      <w:pPr>
        <w:pBdr>
          <w:top w:val="single" w:color="003366" w:sz="4" w:space="1"/>
          <w:left w:val="single" w:color="003366" w:sz="4" w:space="4"/>
          <w:bottom w:val="single" w:color="003366" w:sz="4" w:space="1"/>
          <w:right w:val="single" w:color="003366" w:sz="4" w:space="4"/>
        </w:pBdr>
        <w:shd w:val="clear" w:color="auto" w:fill="003366"/>
        <w:rPr>
          <w:rFonts w:ascii="Times New Roman" w:hAnsi="Times New Roman"/>
          <w:color w:val="auto"/>
          <w:sz w:val="22"/>
          <w:szCs w:val="22"/>
          <w:highlight w:val="yellow"/>
        </w:rPr>
        <w:sectPr w:rsidR="00D939A0" w:rsidSect="00C26EB3">
          <w:footerReference w:type="default" r:id="rId14"/>
          <w:pgSz w:w="12240" w:h="15840" w:orient="portrait" w:code="1"/>
          <w:pgMar w:top="1714" w:right="1440" w:bottom="1440" w:left="1440" w:header="720" w:footer="720" w:gutter="0"/>
          <w:cols w:space="720"/>
          <w:docGrid w:linePitch="360"/>
        </w:sectPr>
      </w:pPr>
    </w:p>
    <w:p w:rsidRPr="00C57DA1" w:rsidR="00401010" w:rsidP="00401010" w:rsidRDefault="00401010" w14:paraId="32852EC5" w14:textId="77777777">
      <w:pPr>
        <w:pStyle w:val="SectionHeading1"/>
      </w:pPr>
      <w:r>
        <w:t>Executive Summary</w:t>
      </w:r>
    </w:p>
    <w:p w:rsidR="00B12656" w:rsidP="00B12656" w:rsidRDefault="00B12656" w14:paraId="3A5FF75C" w14:textId="77777777">
      <w:pPr>
        <w:rPr>
          <w:rFonts w:cs="Times"/>
        </w:rPr>
      </w:pPr>
      <w:r w:rsidRPr="0C644DB6" w:rsidR="0C644DB6">
        <w:rPr>
          <w:rFonts w:cs="Times"/>
          <w:highlight w:val="lightGray"/>
        </w:rPr>
        <w:t xml:space="preserve">[When writing the Executive Summary, keep in mind that this section may be the only part of the AAR/IP that some people will read. </w:t>
      </w:r>
      <w:del w:author="Guest User" w:date="2025-06-30T23:05:23.239Z" w:id="657014715">
        <w:r w:rsidRPr="0C644DB6" w:rsidDel="0C644DB6">
          <w:rPr>
            <w:rFonts w:cs="Times"/>
            <w:highlight w:val="lightGray"/>
          </w:rPr>
          <w:delText xml:space="preserve"> </w:delText>
        </w:r>
      </w:del>
      <w:r w:rsidRPr="0C644DB6" w:rsidR="0C644DB6">
        <w:rPr>
          <w:rFonts w:cs="Times"/>
          <w:highlight w:val="lightGray"/>
        </w:rPr>
        <w:t xml:space="preserve">Introduce this section by </w:t>
      </w:r>
      <w:r w:rsidRPr="0C644DB6" w:rsidR="0C644DB6">
        <w:rPr>
          <w:rFonts w:cs="Times"/>
          <w:highlight w:val="lightGray"/>
        </w:rPr>
        <w:t>stating</w:t>
      </w:r>
      <w:r w:rsidRPr="0C644DB6" w:rsidR="0C644DB6">
        <w:rPr>
          <w:rFonts w:cs="Times"/>
          <w:highlight w:val="lightGray"/>
        </w:rPr>
        <w:t xml:space="preserve"> the full name of the exercise and providing a brief overview of the exercise</w:t>
      </w:r>
      <w:r w:rsidRPr="0C644DB6" w:rsidR="0C644DB6">
        <w:rPr>
          <w:rFonts w:cs="Times"/>
          <w:highlight w:val="lightGray"/>
        </w:rPr>
        <w:t xml:space="preserve">. </w:t>
      </w:r>
      <w:del w:author="Guest User" w:date="2025-06-30T23:05:30.669Z" w:id="2072221421">
        <w:r w:rsidRPr="0C644DB6" w:rsidDel="0C644DB6">
          <w:rPr>
            <w:rFonts w:cs="Times"/>
            <w:highlight w:val="lightGray"/>
          </w:rPr>
          <w:delText xml:space="preserve"> </w:delText>
        </w:r>
      </w:del>
      <w:r w:rsidRPr="0C644DB6" w:rsidR="0C644DB6">
        <w:rPr>
          <w:rFonts w:cs="Times"/>
          <w:highlight w:val="lightGray"/>
        </w:rPr>
        <w:t xml:space="preserve">This brief overview should discuss why the exercise was conducted; the exercise </w:t>
      </w:r>
      <w:r w:rsidRPr="0C644DB6" w:rsidR="0C644DB6">
        <w:rPr>
          <w:rFonts w:cs="Times"/>
          <w:highlight w:val="lightGray"/>
        </w:rPr>
        <w:t>objectives</w:t>
      </w:r>
      <w:r w:rsidRPr="0C644DB6" w:rsidR="0C644DB6">
        <w:rPr>
          <w:rFonts w:cs="Times"/>
          <w:highlight w:val="lightGray"/>
        </w:rPr>
        <w:t>; and what Target Capabilities List (TCL) capabilities, activities, and scenario(s) were used to achieve those objectives</w:t>
      </w:r>
      <w:r w:rsidRPr="0C644DB6" w:rsidR="0C644DB6">
        <w:rPr>
          <w:rFonts w:cs="Times"/>
          <w:highlight w:val="lightGray"/>
        </w:rPr>
        <w:t xml:space="preserve">.  </w:t>
      </w:r>
      <w:r w:rsidRPr="0C644DB6" w:rsidR="0C644DB6">
        <w:rPr>
          <w:rFonts w:cs="Times"/>
          <w:highlight w:val="lightGray"/>
        </w:rPr>
        <w:t>All of</w:t>
      </w:r>
      <w:r w:rsidRPr="0C644DB6" w:rsidR="0C644DB6">
        <w:rPr>
          <w:rFonts w:cs="Times"/>
          <w:highlight w:val="lightGray"/>
        </w:rPr>
        <w:t xml:space="preserve"> these areas will be discussed in more detail in the </w:t>
      </w:r>
      <w:r w:rsidRPr="0C644DB6" w:rsidR="0C644DB6">
        <w:rPr>
          <w:rFonts w:cs="Times"/>
          <w:highlight w:val="lightGray"/>
        </w:rPr>
        <w:t>subsequent</w:t>
      </w:r>
      <w:r w:rsidRPr="0C644DB6" w:rsidR="0C644DB6">
        <w:rPr>
          <w:rFonts w:cs="Times"/>
          <w:highlight w:val="lightGray"/>
        </w:rPr>
        <w:t xml:space="preserve"> chapters of the AAR/IP</w:t>
      </w:r>
      <w:r w:rsidRPr="0C644DB6" w:rsidR="0C644DB6">
        <w:rPr>
          <w:rFonts w:cs="Times"/>
          <w:highlight w:val="lightGray"/>
        </w:rPr>
        <w:t xml:space="preserve">.  </w:t>
      </w:r>
      <w:r w:rsidRPr="0C644DB6" w:rsidR="0C644DB6">
        <w:rPr>
          <w:rFonts w:cs="Times"/>
          <w:highlight w:val="lightGray"/>
        </w:rPr>
        <w:t>In addition, the Executive Summary may be used to summarize any high-level observations that cut across multiple capabilities.]</w:t>
      </w:r>
    </w:p>
    <w:p w:rsidR="00B12656" w:rsidP="00B12656" w:rsidRDefault="00B12656" w14:paraId="0EA15C51" w14:textId="77777777"/>
    <w:p w:rsidR="00B12656" w:rsidP="00B12656" w:rsidRDefault="00B12656" w14:paraId="5F5F455F" w14:textId="77777777">
      <w:pPr>
        <w:pStyle w:val="BodyText2"/>
        <w:spacing w:line="240" w:lineRule="auto"/>
        <w:rPr>
          <w:rFonts w:ascii="Times" w:hAnsi="Times" w:cs="Times"/>
        </w:rPr>
      </w:pPr>
      <w:r w:rsidRPr="005F5C34">
        <w:rPr>
          <w:rFonts w:ascii="Times" w:hAnsi="Times" w:cs="Times"/>
        </w:rPr>
        <w:t xml:space="preserve">The </w:t>
      </w:r>
      <w:r w:rsidRPr="00401010">
        <w:rPr>
          <w:rFonts w:ascii="Times" w:hAnsi="Times" w:cs="Times"/>
          <w:highlight w:val="lightGray"/>
        </w:rPr>
        <w:t>[agency or jurisdiction]</w:t>
      </w:r>
      <w:r>
        <w:rPr>
          <w:rFonts w:ascii="Times" w:hAnsi="Times" w:cs="Times"/>
        </w:rPr>
        <w:t xml:space="preserve"> </w:t>
      </w:r>
      <w:r w:rsidRPr="00401010">
        <w:rPr>
          <w:rFonts w:ascii="Times" w:hAnsi="Times" w:cs="Times"/>
          <w:highlight w:val="lightGray"/>
        </w:rPr>
        <w:t>[scenario</w:t>
      </w:r>
      <w:r w:rsidR="005213CD">
        <w:rPr>
          <w:rFonts w:ascii="Times" w:hAnsi="Times" w:cs="Times"/>
          <w:highlight w:val="lightGray"/>
        </w:rPr>
        <w:t xml:space="preserve"> type</w:t>
      </w:r>
      <w:r w:rsidRPr="00401010">
        <w:rPr>
          <w:rFonts w:ascii="Times" w:hAnsi="Times" w:cs="Times"/>
          <w:highlight w:val="lightGray"/>
        </w:rPr>
        <w:t>]</w:t>
      </w:r>
      <w:r>
        <w:rPr>
          <w:rFonts w:ascii="Times" w:hAnsi="Times" w:cs="Times"/>
        </w:rPr>
        <w:t xml:space="preserve"> </w:t>
      </w:r>
      <w:r w:rsidRPr="00401010">
        <w:rPr>
          <w:rFonts w:ascii="Times" w:hAnsi="Times" w:cs="Times"/>
          <w:highlight w:val="lightGray"/>
        </w:rPr>
        <w:t>[exercise type]</w:t>
      </w:r>
      <w:r>
        <w:rPr>
          <w:rFonts w:ascii="Times" w:hAnsi="Times" w:cs="Times"/>
        </w:rPr>
        <w:t xml:space="preserve"> exercise </w:t>
      </w:r>
      <w:r w:rsidRPr="00401010">
        <w:rPr>
          <w:rFonts w:ascii="Times" w:hAnsi="Times" w:cs="Times"/>
          <w:highlight w:val="lightGray"/>
        </w:rPr>
        <w:t>[exercise name]</w:t>
      </w:r>
      <w:r>
        <w:rPr>
          <w:rFonts w:ascii="Times" w:hAnsi="Times" w:cs="Times"/>
        </w:rPr>
        <w:t xml:space="preserve"> </w:t>
      </w:r>
      <w:r w:rsidRPr="005F5C34">
        <w:rPr>
          <w:rFonts w:ascii="Times" w:hAnsi="Times" w:cs="Times"/>
        </w:rPr>
        <w:t xml:space="preserve">was developed to </w:t>
      </w:r>
      <w:r>
        <w:rPr>
          <w:rFonts w:ascii="Times" w:hAnsi="Times" w:cs="Times"/>
        </w:rPr>
        <w:t xml:space="preserve">test </w:t>
      </w:r>
      <w:r w:rsidRPr="00401010">
        <w:rPr>
          <w:rFonts w:ascii="Times" w:hAnsi="Times" w:cs="Times"/>
          <w:highlight w:val="lightGray"/>
        </w:rPr>
        <w:t>[agency or jurisdiction]</w:t>
      </w:r>
      <w:r>
        <w:rPr>
          <w:rFonts w:ascii="Times" w:hAnsi="Times" w:cs="Times"/>
        </w:rPr>
        <w:t xml:space="preserve">’s </w:t>
      </w:r>
      <w:r w:rsidRPr="00401010">
        <w:rPr>
          <w:rFonts w:ascii="Times" w:hAnsi="Times" w:cs="Times"/>
          <w:highlight w:val="lightGray"/>
        </w:rPr>
        <w:t>[Capability 1]</w:t>
      </w:r>
      <w:r>
        <w:rPr>
          <w:rFonts w:ascii="Times" w:hAnsi="Times" w:cs="Times"/>
        </w:rPr>
        <w:t xml:space="preserve">, </w:t>
      </w:r>
      <w:r w:rsidRPr="00401010">
        <w:rPr>
          <w:rFonts w:ascii="Times" w:hAnsi="Times" w:cs="Times"/>
          <w:highlight w:val="lightGray"/>
        </w:rPr>
        <w:t>[Capability 2]</w:t>
      </w:r>
      <w:r>
        <w:rPr>
          <w:rFonts w:ascii="Times" w:hAnsi="Times" w:cs="Times"/>
        </w:rPr>
        <w:t xml:space="preserve">, and </w:t>
      </w:r>
      <w:r w:rsidRPr="00401010">
        <w:rPr>
          <w:rFonts w:ascii="Times" w:hAnsi="Times" w:cs="Times"/>
          <w:highlight w:val="lightGray"/>
        </w:rPr>
        <w:t>[Capability 3]</w:t>
      </w:r>
      <w:r>
        <w:rPr>
          <w:rFonts w:ascii="Times" w:hAnsi="Times" w:cs="Times"/>
        </w:rPr>
        <w:t xml:space="preserve"> capabilities</w:t>
      </w:r>
      <w:r w:rsidRPr="005F5C34">
        <w:rPr>
          <w:rFonts w:ascii="Times" w:hAnsi="Times" w:cs="Times"/>
        </w:rPr>
        <w:t xml:space="preserve">. </w:t>
      </w:r>
      <w:r>
        <w:rPr>
          <w:rFonts w:ascii="Times" w:hAnsi="Times" w:cs="Times"/>
        </w:rPr>
        <w:t xml:space="preserve"> </w:t>
      </w:r>
      <w:r w:rsidRPr="005F5C34">
        <w:rPr>
          <w:rFonts w:ascii="Times" w:hAnsi="Times" w:cs="Times"/>
        </w:rPr>
        <w:t xml:space="preserve">The </w:t>
      </w:r>
      <w:r>
        <w:rPr>
          <w:rFonts w:ascii="Times" w:hAnsi="Times" w:cs="Times"/>
        </w:rPr>
        <w:t xml:space="preserve">exercise planning team was </w:t>
      </w:r>
      <w:r w:rsidRPr="005F5C34">
        <w:rPr>
          <w:rFonts w:ascii="Times" w:hAnsi="Times" w:cs="Times"/>
        </w:rPr>
        <w:t xml:space="preserve">composed </w:t>
      </w:r>
      <w:r>
        <w:rPr>
          <w:rFonts w:ascii="Times" w:hAnsi="Times" w:cs="Times"/>
        </w:rPr>
        <w:t xml:space="preserve">of </w:t>
      </w:r>
      <w:r w:rsidRPr="005F5C34">
        <w:rPr>
          <w:rFonts w:ascii="Times" w:hAnsi="Times" w:cs="Times"/>
        </w:rPr>
        <w:t>numerous and diverse agencies,</w:t>
      </w:r>
      <w:r>
        <w:rPr>
          <w:rFonts w:ascii="Times" w:hAnsi="Times" w:cs="Times"/>
        </w:rPr>
        <w:t xml:space="preserve"> including </w:t>
      </w:r>
      <w:r w:rsidRPr="00401010">
        <w:rPr>
          <w:rFonts w:ascii="Times" w:hAnsi="Times" w:cs="Times"/>
          <w:highlight w:val="lightGray"/>
        </w:rPr>
        <w:t>[list of agencies participating in planning team]</w:t>
      </w:r>
      <w:r w:rsidRPr="005F5C34">
        <w:rPr>
          <w:rFonts w:ascii="Times" w:hAnsi="Times" w:cs="Times"/>
        </w:rPr>
        <w:t xml:space="preserve">. </w:t>
      </w:r>
      <w:r>
        <w:rPr>
          <w:rFonts w:ascii="Times" w:hAnsi="Times" w:cs="Times"/>
        </w:rPr>
        <w:t xml:space="preserve"> The exercise planning team discussed </w:t>
      </w:r>
      <w:r w:rsidRPr="00401010">
        <w:rPr>
          <w:rFonts w:ascii="Times" w:hAnsi="Times" w:cs="Times"/>
          <w:highlight w:val="lightGray"/>
        </w:rPr>
        <w:t>[include a brief overview of the major issues encountered, discussed, and resolved during the exercise planning process.  Topics to address in this section could include the length of the planning process, the reasoning behind the planning team’s choice of objectives to exercise, etc.]</w:t>
      </w:r>
      <w:r>
        <w:rPr>
          <w:rFonts w:ascii="Times" w:hAnsi="Times" w:cs="Times"/>
        </w:rPr>
        <w:t xml:space="preserve"> </w:t>
      </w:r>
    </w:p>
    <w:p w:rsidR="00B12656" w:rsidP="00B12656" w:rsidRDefault="00B12656" w14:paraId="64F54552" w14:textId="77777777">
      <w:pPr>
        <w:pStyle w:val="BodyText2"/>
        <w:spacing w:line="240" w:lineRule="auto"/>
        <w:rPr>
          <w:rFonts w:ascii="Times" w:hAnsi="Times" w:cs="Times"/>
        </w:rPr>
      </w:pPr>
      <w:r>
        <w:rPr>
          <w:rFonts w:ascii="Times" w:hAnsi="Times" w:cs="Times"/>
        </w:rPr>
        <w:t xml:space="preserve">Based on the exercise planning team’s deliberations, the following objectives were developed for </w:t>
      </w:r>
      <w:r w:rsidRPr="00401010">
        <w:rPr>
          <w:rFonts w:ascii="Times" w:hAnsi="Times" w:cs="Times"/>
          <w:highlight w:val="lightGray"/>
        </w:rPr>
        <w:t>[exercise name]</w:t>
      </w:r>
      <w:r>
        <w:rPr>
          <w:rFonts w:ascii="Times" w:hAnsi="Times" w:cs="Times"/>
        </w:rPr>
        <w:t>:</w:t>
      </w:r>
    </w:p>
    <w:p w:rsidR="00B12656" w:rsidP="00975189" w:rsidRDefault="00B12656" w14:paraId="307145A3" w14:textId="77777777">
      <w:pPr>
        <w:pStyle w:val="dppparas0"/>
        <w:numPr>
          <w:ilvl w:val="0"/>
          <w:numId w:val="10"/>
        </w:numPr>
        <w:tabs>
          <w:tab w:val="clear" w:pos="1800"/>
          <w:tab w:val="num" w:pos="1080"/>
        </w:tabs>
        <w:spacing w:before="60" w:beforeAutospacing="0" w:after="0" w:afterAutospacing="0"/>
        <w:ind w:hanging="1080"/>
      </w:pPr>
      <w:r>
        <w:t xml:space="preserve">Objective 1: </w:t>
      </w:r>
      <w:r w:rsidRPr="00401010">
        <w:rPr>
          <w:highlight w:val="lightGray"/>
        </w:rPr>
        <w:t>[Insert 1 sentence description of the exercise objective]</w:t>
      </w:r>
    </w:p>
    <w:p w:rsidR="00B12656" w:rsidP="00975189" w:rsidRDefault="00B12656" w14:paraId="048958CF" w14:textId="77777777">
      <w:pPr>
        <w:pStyle w:val="dppparas0"/>
        <w:numPr>
          <w:ilvl w:val="0"/>
          <w:numId w:val="11"/>
        </w:numPr>
        <w:tabs>
          <w:tab w:val="clear" w:pos="1800"/>
          <w:tab w:val="num" w:pos="1080"/>
        </w:tabs>
        <w:spacing w:before="60" w:beforeAutospacing="0" w:after="0" w:afterAutospacing="0"/>
        <w:ind w:left="1080"/>
      </w:pPr>
      <w:r>
        <w:t xml:space="preserve">Objective 2: </w:t>
      </w:r>
      <w:r w:rsidRPr="00401010">
        <w:rPr>
          <w:highlight w:val="lightGray"/>
        </w:rPr>
        <w:t>[Insert 1 sentence description of the exercise objective]</w:t>
      </w:r>
    </w:p>
    <w:p w:rsidR="00B12656" w:rsidP="00975189" w:rsidRDefault="00B12656" w14:paraId="2420A177" w14:textId="77777777">
      <w:pPr>
        <w:pStyle w:val="dppparas0"/>
        <w:numPr>
          <w:ilvl w:val="0"/>
          <w:numId w:val="12"/>
        </w:numPr>
        <w:tabs>
          <w:tab w:val="clear" w:pos="1800"/>
          <w:tab w:val="num" w:pos="1080"/>
        </w:tabs>
        <w:spacing w:before="60" w:beforeAutospacing="0" w:after="0" w:afterAutospacing="0"/>
        <w:ind w:left="1080"/>
      </w:pPr>
      <w:r>
        <w:t xml:space="preserve">Objective 3: </w:t>
      </w:r>
      <w:r w:rsidRPr="00401010">
        <w:rPr>
          <w:highlight w:val="lightGray"/>
        </w:rPr>
        <w:t>[Insert 1 sentence description of the exercise objective]</w:t>
      </w:r>
    </w:p>
    <w:p w:rsidR="00B12656" w:rsidP="00B12656" w:rsidRDefault="00B12656" w14:paraId="12DF28C7" w14:textId="77777777">
      <w:pPr>
        <w:pStyle w:val="dppparas0"/>
        <w:spacing w:before="60" w:beforeAutospacing="0" w:after="0" w:afterAutospacing="0"/>
      </w:pPr>
    </w:p>
    <w:p w:rsidR="00B12656" w:rsidP="0C644DB6" w:rsidRDefault="00B12656" w14:paraId="162C05E7" w14:textId="1080D7C7">
      <w:pPr>
        <w:pStyle w:val="dppparas0"/>
        <w:tabs>
          <w:tab w:val="num" w:pos="720"/>
        </w:tabs>
        <w:spacing w:before="60" w:beforeAutospacing="off" w:after="0" w:afterAutospacing="off"/>
      </w:pPr>
      <w:r w:rsidR="0C644DB6">
        <w:rPr/>
        <w:t xml:space="preserve">The purpose of this report is to analyze exercise results, </w:t>
      </w:r>
      <w:r w:rsidR="0C644DB6">
        <w:rPr/>
        <w:t>identify</w:t>
      </w:r>
      <w:r w:rsidR="0C644DB6">
        <w:rPr/>
        <w:t xml:space="preserve"> strengths to be </w:t>
      </w:r>
      <w:r w:rsidR="0C644DB6">
        <w:rPr/>
        <w:t>maintained</w:t>
      </w:r>
      <w:r w:rsidR="0C644DB6">
        <w:rPr/>
        <w:t xml:space="preserve"> and built upon, </w:t>
      </w:r>
      <w:r w:rsidR="0C644DB6">
        <w:rPr/>
        <w:t>identify</w:t>
      </w:r>
      <w:r w:rsidR="0C644DB6">
        <w:rPr/>
        <w:t xml:space="preserve"> potential areas for further improvement, and support </w:t>
      </w:r>
      <w:del w:author="Guest User" w:date="2025-06-30T23:05:51.751Z" w:id="1798215079">
        <w:r w:rsidDel="0C644DB6">
          <w:delText>development</w:delText>
        </w:r>
      </w:del>
      <w:ins w:author="Guest User" w:date="2025-06-30T23:05:51.753Z" w:id="1923041714">
        <w:r w:rsidR="0C644DB6">
          <w:t xml:space="preserve">the </w:t>
        </w:r>
        <w:r w:rsidR="0C644DB6">
          <w:t>development</w:t>
        </w:r>
      </w:ins>
      <w:r w:rsidR="0C644DB6">
        <w:rPr/>
        <w:t xml:space="preserve"> of corrective actions.</w:t>
      </w:r>
    </w:p>
    <w:p w:rsidR="00B12656" w:rsidP="00B12656" w:rsidRDefault="00B12656" w14:paraId="31EB3DD2" w14:textId="77777777">
      <w:pPr>
        <w:rPr>
          <w:highlight w:val="yellow"/>
        </w:rPr>
      </w:pPr>
    </w:p>
    <w:p w:rsidR="00B12656" w:rsidP="00B12656" w:rsidRDefault="00B12656" w14:paraId="28AF5F08" w14:textId="77777777">
      <w:r w:rsidRPr="00401010">
        <w:rPr>
          <w:highlight w:val="lightGray"/>
        </w:rPr>
        <w:t>[In general, the major strengths and primary areas for improvement should be limited to three each to ensure the Executive Summary is high-level and concise.]</w:t>
      </w:r>
    </w:p>
    <w:p w:rsidRPr="00512A6C" w:rsidR="00B12656" w:rsidP="00551F0B" w:rsidRDefault="00B12656" w14:paraId="6ADD8328" w14:textId="77777777">
      <w:pPr>
        <w:spacing w:before="240" w:after="160"/>
        <w:rPr>
          <w:rFonts w:ascii="Arial" w:hAnsi="Arial"/>
          <w:b/>
          <w:color w:val="000080"/>
          <w:sz w:val="28"/>
          <w:szCs w:val="28"/>
        </w:rPr>
      </w:pPr>
      <w:r w:rsidRPr="00512A6C">
        <w:rPr>
          <w:rFonts w:ascii="Arial" w:hAnsi="Arial"/>
          <w:b/>
          <w:color w:val="000080"/>
          <w:sz w:val="28"/>
          <w:szCs w:val="28"/>
        </w:rPr>
        <w:t>Major Strengths</w:t>
      </w:r>
    </w:p>
    <w:p w:rsidR="00B12656" w:rsidP="00B12656" w:rsidRDefault="00B12656" w14:paraId="4EFD79C9" w14:textId="77777777">
      <w:r>
        <w:t>The major strengths identified during this exercise are as follows:</w:t>
      </w:r>
    </w:p>
    <w:p w:rsidR="00B12656" w:rsidP="00975189" w:rsidRDefault="0023717B" w14:paraId="6D35EF5B" w14:textId="77777777">
      <w:pPr>
        <w:numPr>
          <w:ilvl w:val="0"/>
          <w:numId w:val="12"/>
        </w:numPr>
        <w:tabs>
          <w:tab w:val="clear" w:pos="1800"/>
          <w:tab w:val="num" w:pos="1080"/>
        </w:tabs>
        <w:spacing w:before="60"/>
        <w:ind w:left="1080"/>
      </w:pPr>
      <w:r>
        <w:rPr>
          <w:highlight w:val="lightGray"/>
        </w:rPr>
        <w:t>[Use complete sentences to describe</w:t>
      </w:r>
      <w:r w:rsidRPr="009B6E38" w:rsidR="00B12656">
        <w:rPr>
          <w:highlight w:val="lightGray"/>
        </w:rPr>
        <w:t xml:space="preserve"> each major strength.]</w:t>
      </w:r>
    </w:p>
    <w:p w:rsidR="00B12656" w:rsidP="00975189" w:rsidRDefault="00B12656" w14:paraId="492C6002" w14:textId="77777777">
      <w:pPr>
        <w:numPr>
          <w:ilvl w:val="0"/>
          <w:numId w:val="12"/>
        </w:numPr>
        <w:tabs>
          <w:tab w:val="clear" w:pos="1800"/>
          <w:tab w:val="num" w:pos="1080"/>
        </w:tabs>
        <w:spacing w:before="60"/>
        <w:ind w:left="1080"/>
      </w:pPr>
      <w:r w:rsidRPr="009B6E38">
        <w:rPr>
          <w:highlight w:val="lightGray"/>
        </w:rPr>
        <w:t>[Additional major strength]</w:t>
      </w:r>
    </w:p>
    <w:p w:rsidRPr="00551F0B" w:rsidR="00B12656" w:rsidP="00975189" w:rsidRDefault="00B12656" w14:paraId="466C0092" w14:textId="77777777">
      <w:pPr>
        <w:numPr>
          <w:ilvl w:val="0"/>
          <w:numId w:val="12"/>
        </w:numPr>
        <w:tabs>
          <w:tab w:val="clear" w:pos="1800"/>
          <w:tab w:val="num" w:pos="1080"/>
        </w:tabs>
        <w:spacing w:before="60"/>
        <w:ind w:left="1080"/>
      </w:pPr>
      <w:r w:rsidRPr="009B6E38">
        <w:rPr>
          <w:highlight w:val="lightGray"/>
        </w:rPr>
        <w:t>[Additional major strength]</w:t>
      </w:r>
    </w:p>
    <w:p w:rsidRPr="00512A6C" w:rsidR="00B12656" w:rsidP="00551F0B" w:rsidRDefault="00B12656" w14:paraId="385EC4B2" w14:textId="77777777">
      <w:pPr>
        <w:spacing w:before="240" w:after="160"/>
        <w:rPr>
          <w:rFonts w:ascii="Arial" w:hAnsi="Arial"/>
          <w:b/>
          <w:color w:val="000080"/>
          <w:sz w:val="28"/>
          <w:szCs w:val="28"/>
        </w:rPr>
      </w:pPr>
      <w:r w:rsidRPr="00512A6C">
        <w:rPr>
          <w:rFonts w:ascii="Arial" w:hAnsi="Arial"/>
          <w:b/>
          <w:color w:val="000080"/>
          <w:sz w:val="28"/>
          <w:szCs w:val="28"/>
        </w:rPr>
        <w:t>Primary Areas for Improvement</w:t>
      </w:r>
    </w:p>
    <w:p w:rsidR="00B12656" w:rsidP="00C26EB3" w:rsidRDefault="00B12656" w14:paraId="26ACAA78" w14:textId="77777777">
      <w:r>
        <w:t xml:space="preserve">Throughout the exercise, several opportunities for improvement in </w:t>
      </w:r>
      <w:r w:rsidRPr="00C26EB3" w:rsidR="00C26EB3">
        <w:rPr>
          <w:highlight w:val="lightGray"/>
        </w:rPr>
        <w:t>[jurisdiction/organization name]</w:t>
      </w:r>
      <w:r w:rsidR="00C26EB3">
        <w:t>’s</w:t>
      </w:r>
      <w:r>
        <w:t xml:space="preserve"> ability to respond to the incident were identified.  The primary areas for improvement, including recommendations, are as follows:</w:t>
      </w:r>
    </w:p>
    <w:p w:rsidR="00B12656" w:rsidP="00B12656" w:rsidRDefault="00B12656" w14:paraId="49149436" w14:textId="77777777"/>
    <w:p w:rsidR="00B12656" w:rsidP="00975189" w:rsidRDefault="00B12656" w14:paraId="3586B48F" w14:textId="77777777">
      <w:pPr>
        <w:numPr>
          <w:ilvl w:val="0"/>
          <w:numId w:val="12"/>
        </w:numPr>
        <w:tabs>
          <w:tab w:val="clear" w:pos="1800"/>
          <w:tab w:val="num" w:pos="1080"/>
        </w:tabs>
        <w:spacing w:before="60"/>
        <w:ind w:left="1080"/>
      </w:pPr>
      <w:r w:rsidRPr="00512A6C">
        <w:rPr>
          <w:highlight w:val="lightGray"/>
        </w:rPr>
        <w:t>[Use complete sentences to state each primary area for improvement and its associated key recommendation(s).]</w:t>
      </w:r>
    </w:p>
    <w:p w:rsidR="00B12656" w:rsidP="00975189" w:rsidRDefault="00B12656" w14:paraId="0BC99CBB" w14:textId="77777777">
      <w:pPr>
        <w:numPr>
          <w:ilvl w:val="0"/>
          <w:numId w:val="12"/>
        </w:numPr>
        <w:tabs>
          <w:tab w:val="clear" w:pos="1800"/>
          <w:tab w:val="num" w:pos="1080"/>
        </w:tabs>
        <w:spacing w:before="60"/>
        <w:ind w:left="1080"/>
      </w:pPr>
      <w:r w:rsidRPr="00512A6C">
        <w:rPr>
          <w:highlight w:val="lightGray"/>
        </w:rPr>
        <w:t>[Additional key recommendation]</w:t>
      </w:r>
    </w:p>
    <w:p w:rsidR="00B12656" w:rsidP="00975189" w:rsidRDefault="00B12656" w14:paraId="508E700C" w14:textId="77777777">
      <w:pPr>
        <w:numPr>
          <w:ilvl w:val="0"/>
          <w:numId w:val="12"/>
        </w:numPr>
        <w:tabs>
          <w:tab w:val="clear" w:pos="1800"/>
          <w:tab w:val="num" w:pos="1080"/>
        </w:tabs>
        <w:spacing w:before="60"/>
        <w:ind w:left="1080"/>
      </w:pPr>
      <w:r w:rsidRPr="00512A6C">
        <w:rPr>
          <w:highlight w:val="lightGray"/>
        </w:rPr>
        <w:t>[Additional key recommendation]</w:t>
      </w:r>
    </w:p>
    <w:p w:rsidR="00B12656" w:rsidP="00B12656" w:rsidRDefault="00B12656" w14:paraId="036D6C75" w14:textId="77777777">
      <w:pPr>
        <w:spacing w:before="60"/>
      </w:pPr>
    </w:p>
    <w:p w:rsidR="00B12656" w:rsidP="00B12656" w:rsidRDefault="00B12656" w14:paraId="17E66DCB" w14:textId="77777777">
      <w:pPr>
        <w:pStyle w:val="dpppara10"/>
        <w:spacing w:before="0" w:beforeAutospacing="0" w:after="0" w:afterAutospacing="0"/>
        <w:rPr>
          <w:highlight w:val="yellow"/>
        </w:rPr>
      </w:pPr>
      <w:r w:rsidRPr="00512A6C">
        <w:rPr>
          <w:highlight w:val="lightGray"/>
        </w:rPr>
        <w:t>[End this section by describing the overall exercise as successful or unsuccessful, and briefly state the areas in which subsequent exercises conducted by these jurisdictions and/or organizations should focus.]</w:t>
      </w:r>
    </w:p>
    <w:p w:rsidR="00B12656" w:rsidP="00B12656" w:rsidRDefault="00B12656" w14:paraId="7E0EBB71" w14:textId="77777777">
      <w:pPr>
        <w:pStyle w:val="dpppara10"/>
        <w:spacing w:before="0" w:beforeAutospacing="0" w:after="0" w:afterAutospacing="0"/>
        <w:rPr>
          <w:rFonts w:ascii="Arial" w:hAnsi="Arial" w:cs="Arial"/>
          <w:sz w:val="20"/>
          <w:highlight w:val="yellow"/>
        </w:rPr>
      </w:pPr>
    </w:p>
    <w:p w:rsidR="00B12656" w:rsidP="00B12656" w:rsidRDefault="00B12656" w14:paraId="1639CED2" w14:textId="77777777">
      <w:pPr>
        <w:pStyle w:val="dpppara10"/>
        <w:spacing w:before="0" w:beforeAutospacing="0" w:after="0" w:afterAutospacing="0"/>
        <w:rPr>
          <w:rFonts w:ascii="Arial" w:hAnsi="Arial" w:cs="Arial"/>
          <w:sz w:val="20"/>
        </w:rPr>
      </w:pPr>
    </w:p>
    <w:p w:rsidR="00D939A0" w:rsidP="00506B85" w:rsidRDefault="00D939A0" w14:paraId="42C01000" w14:textId="77777777">
      <w:pPr>
        <w:pStyle w:val="DPPPara1"/>
        <w:spacing w:before="0" w:after="0"/>
        <w:rPr>
          <w:szCs w:val="24"/>
          <w:highlight w:val="yellow"/>
        </w:rPr>
      </w:pPr>
    </w:p>
    <w:p w:rsidRPr="004F396E" w:rsidR="00506B85" w:rsidP="00506B85" w:rsidRDefault="00506B85" w14:paraId="5D32B54D" w14:textId="77777777">
      <w:pPr>
        <w:pStyle w:val="DPPPara1"/>
        <w:spacing w:before="0" w:after="0"/>
        <w:rPr>
          <w:szCs w:val="24"/>
        </w:rPr>
      </w:pPr>
    </w:p>
    <w:p w:rsidR="00D939A0" w:rsidP="00D939A0" w:rsidRDefault="00D939A0" w14:paraId="7D623AFD" w14:textId="77777777">
      <w:pPr>
        <w:pBdr>
          <w:top w:val="single" w:color="003366" w:sz="4" w:space="1"/>
          <w:left w:val="single" w:color="003366" w:sz="4" w:space="4"/>
          <w:bottom w:val="single" w:color="003366" w:sz="4" w:space="1"/>
          <w:right w:val="single" w:color="003366" w:sz="4" w:space="4"/>
        </w:pBdr>
        <w:shd w:val="clear" w:color="auto" w:fill="003366"/>
        <w:rPr>
          <w:rFonts w:ascii="Times New Roman" w:hAnsi="Times New Roman"/>
        </w:rPr>
        <w:sectPr w:rsidR="00D939A0" w:rsidSect="00C26EB3">
          <w:footerReference w:type="default" r:id="rId15"/>
          <w:pgSz w:w="12240" w:h="15840" w:orient="portrait" w:code="1"/>
          <w:pgMar w:top="1714" w:right="1440" w:bottom="1440" w:left="1440" w:header="720" w:footer="720" w:gutter="0"/>
          <w:cols w:space="720"/>
          <w:docGrid w:linePitch="360"/>
        </w:sectPr>
      </w:pPr>
    </w:p>
    <w:p w:rsidRPr="00512A6C" w:rsidR="00477A37" w:rsidP="00512A6C" w:rsidRDefault="00512A6C" w14:paraId="3C7DEAF4" w14:textId="77777777">
      <w:pPr>
        <w:pStyle w:val="SectionHeading1"/>
      </w:pPr>
      <w:r>
        <w:t>Section 1: Exercise Overview</w:t>
      </w:r>
    </w:p>
    <w:p w:rsidRPr="004F396E" w:rsidR="004212BE" w:rsidP="00F05CD5" w:rsidRDefault="004212BE" w14:paraId="45AB73F9" w14:textId="77777777">
      <w:pPr>
        <w:rPr>
          <w:rFonts w:ascii="Times New Roman" w:hAnsi="Times New Roman"/>
        </w:rPr>
      </w:pPr>
      <w:r w:rsidRPr="00CB0C10">
        <w:rPr>
          <w:rFonts w:ascii="Times New Roman" w:hAnsi="Times New Roman"/>
          <w:highlight w:val="lightGray"/>
        </w:rPr>
        <w:t>[Information in the Exercise Overview should be “structured data”—written as a list rather than in paragraph form—in order to facilitate preparation of other parts of the AAR</w:t>
      </w:r>
      <w:r w:rsidRPr="00CB0C10" w:rsidR="00791A11">
        <w:rPr>
          <w:rFonts w:ascii="Times New Roman" w:hAnsi="Times New Roman"/>
          <w:highlight w:val="lightGray"/>
        </w:rPr>
        <w:t>/IP</w:t>
      </w:r>
      <w:r w:rsidRPr="00CB0C10">
        <w:rPr>
          <w:rFonts w:ascii="Times New Roman" w:hAnsi="Times New Roman"/>
          <w:highlight w:val="lightGray"/>
        </w:rPr>
        <w:t>, maintain consistency within AAR/IPs, and facilitate the analysis of AAR/IPs for program reporting.]</w:t>
      </w:r>
    </w:p>
    <w:p w:rsidRPr="0037725B" w:rsidR="00ED0E59" w:rsidP="00B4353D" w:rsidRDefault="00FE066F" w14:paraId="5D8CEF6C" w14:textId="77777777">
      <w:pPr>
        <w:pStyle w:val="SectionHeading2"/>
      </w:pPr>
      <w:r w:rsidRPr="0037725B">
        <w:t>Exercise Details</w:t>
      </w:r>
    </w:p>
    <w:p w:rsidRPr="00512A6C" w:rsidR="000E2E32" w:rsidP="009B0655" w:rsidRDefault="00AE6A87" w14:paraId="02C9E585" w14:textId="77777777">
      <w:pPr>
        <w:spacing w:before="120" w:after="40"/>
        <w:ind w:firstLine="720"/>
        <w:rPr>
          <w:rFonts w:ascii="Arial" w:hAnsi="Arial"/>
          <w:b/>
          <w:color w:val="000080"/>
        </w:rPr>
      </w:pPr>
      <w:r w:rsidRPr="00512A6C">
        <w:rPr>
          <w:rFonts w:ascii="Arial" w:hAnsi="Arial"/>
          <w:b/>
          <w:color w:val="000080"/>
        </w:rPr>
        <w:t>Exercise Name</w:t>
      </w:r>
    </w:p>
    <w:p w:rsidRPr="004F396E" w:rsidR="009B0655" w:rsidP="009B0655" w:rsidRDefault="004626F0" w14:paraId="1676C648" w14:textId="77777777">
      <w:pPr>
        <w:spacing w:after="120"/>
        <w:ind w:left="720"/>
        <w:rPr>
          <w:rFonts w:ascii="Times New Roman" w:hAnsi="Times New Roman"/>
        </w:rPr>
      </w:pPr>
      <w:r w:rsidRPr="00CB0C10">
        <w:rPr>
          <w:rFonts w:ascii="Times New Roman" w:hAnsi="Times New Roman"/>
          <w:highlight w:val="lightGray"/>
        </w:rPr>
        <w:t>[</w:t>
      </w:r>
      <w:r w:rsidRPr="00CB0C10" w:rsidR="00791A11">
        <w:rPr>
          <w:rFonts w:ascii="Times New Roman" w:hAnsi="Times New Roman"/>
          <w:highlight w:val="lightGray"/>
        </w:rPr>
        <w:t>Insert f</w:t>
      </w:r>
      <w:r w:rsidRPr="00CB0C10" w:rsidR="00AE6A87">
        <w:rPr>
          <w:rFonts w:ascii="Times New Roman" w:hAnsi="Times New Roman"/>
          <w:highlight w:val="lightGray"/>
        </w:rPr>
        <w:t>ormal name of exercise</w:t>
      </w:r>
      <w:r w:rsidRPr="00CB0C10" w:rsidR="00791A11">
        <w:rPr>
          <w:rFonts w:ascii="Times New Roman" w:hAnsi="Times New Roman"/>
          <w:highlight w:val="lightGray"/>
        </w:rPr>
        <w:t>, which</w:t>
      </w:r>
      <w:r w:rsidRPr="00CB0C10">
        <w:rPr>
          <w:rFonts w:ascii="Times New Roman" w:hAnsi="Times New Roman"/>
          <w:highlight w:val="lightGray"/>
        </w:rPr>
        <w:t xml:space="preserve"> should match the name in the header</w:t>
      </w:r>
      <w:r w:rsidRPr="00CB0C10" w:rsidR="00791A11">
        <w:rPr>
          <w:rFonts w:ascii="Times New Roman" w:hAnsi="Times New Roman"/>
          <w:highlight w:val="lightGray"/>
        </w:rPr>
        <w:t>.</w:t>
      </w:r>
      <w:r w:rsidRPr="00CB0C10">
        <w:rPr>
          <w:rFonts w:ascii="Times New Roman" w:hAnsi="Times New Roman"/>
          <w:highlight w:val="lightGray"/>
        </w:rPr>
        <w:t>]</w:t>
      </w:r>
    </w:p>
    <w:p w:rsidRPr="00512A6C" w:rsidR="000E2E32" w:rsidP="009B0655" w:rsidRDefault="00AE6A87" w14:paraId="65A17D04" w14:textId="77777777">
      <w:pPr>
        <w:spacing w:before="120" w:after="40"/>
        <w:ind w:firstLine="720"/>
        <w:rPr>
          <w:rFonts w:ascii="Arial" w:hAnsi="Arial"/>
          <w:b/>
          <w:color w:val="000080"/>
        </w:rPr>
      </w:pPr>
      <w:r w:rsidRPr="00512A6C">
        <w:rPr>
          <w:rFonts w:ascii="Arial" w:hAnsi="Arial"/>
          <w:b/>
          <w:color w:val="000080"/>
        </w:rPr>
        <w:t>Type of Exercise</w:t>
      </w:r>
    </w:p>
    <w:p w:rsidRPr="009B0655" w:rsidR="000E2E32" w:rsidP="009B0655" w:rsidRDefault="00D224EC" w14:paraId="7F45F085" w14:textId="77777777">
      <w:pPr>
        <w:spacing w:after="120"/>
        <w:ind w:left="720"/>
        <w:rPr>
          <w:rFonts w:ascii="Times New Roman" w:hAnsi="Times New Roman"/>
          <w:highlight w:val="yellow"/>
        </w:rPr>
      </w:pPr>
      <w:r w:rsidRPr="00CB0C10">
        <w:rPr>
          <w:rFonts w:ascii="Times New Roman" w:hAnsi="Times New Roman"/>
          <w:highlight w:val="lightGray"/>
        </w:rPr>
        <w:t>[</w:t>
      </w:r>
      <w:r w:rsidRPr="00CB0C10" w:rsidR="003B0867">
        <w:rPr>
          <w:rFonts w:ascii="Times New Roman" w:hAnsi="Times New Roman"/>
          <w:highlight w:val="lightGray"/>
        </w:rPr>
        <w:t>Insert t</w:t>
      </w:r>
      <w:r w:rsidRPr="00CB0C10" w:rsidR="00AE6A87">
        <w:rPr>
          <w:rFonts w:ascii="Times New Roman" w:hAnsi="Times New Roman"/>
          <w:highlight w:val="lightGray"/>
        </w:rPr>
        <w:t>he type of exercise as described in Homeland Security Exercise Evaluation Program</w:t>
      </w:r>
      <w:r w:rsidRPr="00CB0C10" w:rsidR="004F396E">
        <w:rPr>
          <w:rFonts w:ascii="Times New Roman" w:hAnsi="Times New Roman"/>
          <w:highlight w:val="lightGray"/>
        </w:rPr>
        <w:t xml:space="preserve"> </w:t>
      </w:r>
      <w:r w:rsidRPr="00CB0C10" w:rsidR="00AE6A87">
        <w:rPr>
          <w:rFonts w:ascii="Times New Roman" w:hAnsi="Times New Roman"/>
          <w:highlight w:val="lightGray"/>
        </w:rPr>
        <w:t xml:space="preserve">Volume I </w:t>
      </w:r>
      <w:r w:rsidRPr="00CB0C10">
        <w:rPr>
          <w:rFonts w:ascii="Times New Roman" w:hAnsi="Times New Roman"/>
          <w:highlight w:val="lightGray"/>
        </w:rPr>
        <w:t xml:space="preserve">(e.g. </w:t>
      </w:r>
      <w:r w:rsidRPr="00CB0C10" w:rsidR="00AE6A87">
        <w:rPr>
          <w:rFonts w:ascii="Times New Roman" w:hAnsi="Times New Roman"/>
          <w:highlight w:val="lightGray"/>
        </w:rPr>
        <w:t xml:space="preserve">seminar, workshop, drill, game, tabletop, functional exercise, or full-scale </w:t>
      </w:r>
      <w:r w:rsidRPr="00CB0C10">
        <w:rPr>
          <w:rFonts w:ascii="Times New Roman" w:hAnsi="Times New Roman"/>
          <w:highlight w:val="lightGray"/>
        </w:rPr>
        <w:t>e</w:t>
      </w:r>
      <w:r w:rsidRPr="00CB0C10" w:rsidR="00AE6A87">
        <w:rPr>
          <w:rFonts w:ascii="Times New Roman" w:hAnsi="Times New Roman"/>
          <w:highlight w:val="lightGray"/>
        </w:rPr>
        <w:t>xercise</w:t>
      </w:r>
      <w:r w:rsidRPr="00CB0C10" w:rsidR="003B0867">
        <w:rPr>
          <w:rFonts w:ascii="Times New Roman" w:hAnsi="Times New Roman"/>
          <w:highlight w:val="lightGray"/>
        </w:rPr>
        <w:t>.</w:t>
      </w:r>
      <w:r w:rsidRPr="00CB0C10">
        <w:rPr>
          <w:rFonts w:ascii="Times New Roman" w:hAnsi="Times New Roman"/>
          <w:highlight w:val="lightGray"/>
        </w:rPr>
        <w:t>]</w:t>
      </w:r>
    </w:p>
    <w:p w:rsidRPr="00512A6C" w:rsidR="000E2E32" w:rsidP="009B0655" w:rsidRDefault="00AE6A87" w14:paraId="39291800" w14:textId="77777777">
      <w:pPr>
        <w:spacing w:before="120" w:after="40"/>
        <w:ind w:firstLine="720"/>
        <w:rPr>
          <w:rFonts w:ascii="Arial" w:hAnsi="Arial"/>
          <w:b/>
          <w:color w:val="000080"/>
        </w:rPr>
      </w:pPr>
      <w:r w:rsidRPr="00512A6C">
        <w:rPr>
          <w:rFonts w:ascii="Arial" w:hAnsi="Arial"/>
          <w:b/>
          <w:color w:val="000080"/>
        </w:rPr>
        <w:t>Exercise Start Date</w:t>
      </w:r>
    </w:p>
    <w:p w:rsidRPr="004F396E" w:rsidR="000E2E32" w:rsidP="009B0655" w:rsidRDefault="00D224EC" w14:paraId="788A913D" w14:textId="77777777">
      <w:pPr>
        <w:spacing w:after="120"/>
        <w:ind w:left="720"/>
        <w:rPr>
          <w:rFonts w:ascii="Times New Roman" w:hAnsi="Times New Roman"/>
        </w:rPr>
      </w:pPr>
      <w:r w:rsidRPr="00CB0C10">
        <w:rPr>
          <w:rFonts w:ascii="Times New Roman" w:hAnsi="Times New Roman"/>
          <w:highlight w:val="lightGray"/>
        </w:rPr>
        <w:t>[</w:t>
      </w:r>
      <w:r w:rsidRPr="00CB0C10" w:rsidR="003B0867">
        <w:rPr>
          <w:rFonts w:ascii="Times New Roman" w:hAnsi="Times New Roman"/>
          <w:highlight w:val="lightGray"/>
        </w:rPr>
        <w:t>Insert t</w:t>
      </w:r>
      <w:r w:rsidRPr="00CB0C10" w:rsidR="00AE6A87">
        <w:rPr>
          <w:rFonts w:ascii="Times New Roman" w:hAnsi="Times New Roman"/>
          <w:highlight w:val="lightGray"/>
        </w:rPr>
        <w:t>he month, day, and year that the exercise began</w:t>
      </w:r>
      <w:r w:rsidRPr="00CB0C10" w:rsidR="003B0867">
        <w:rPr>
          <w:rFonts w:ascii="Times New Roman" w:hAnsi="Times New Roman"/>
          <w:highlight w:val="lightGray"/>
        </w:rPr>
        <w:t>.</w:t>
      </w:r>
      <w:r w:rsidRPr="00CB0C10">
        <w:rPr>
          <w:rFonts w:ascii="Times New Roman" w:hAnsi="Times New Roman"/>
          <w:highlight w:val="lightGray"/>
        </w:rPr>
        <w:t>]</w:t>
      </w:r>
    </w:p>
    <w:p w:rsidRPr="00512A6C" w:rsidR="000E2E32" w:rsidP="009B0655" w:rsidRDefault="00AE6A87" w14:paraId="76F2B7CF" w14:textId="77777777">
      <w:pPr>
        <w:spacing w:before="120" w:after="40"/>
        <w:ind w:firstLine="720"/>
        <w:rPr>
          <w:rFonts w:ascii="Arial" w:hAnsi="Arial"/>
          <w:b/>
          <w:color w:val="000080"/>
        </w:rPr>
      </w:pPr>
      <w:r w:rsidRPr="00512A6C">
        <w:rPr>
          <w:rFonts w:ascii="Arial" w:hAnsi="Arial"/>
          <w:b/>
          <w:color w:val="000080"/>
        </w:rPr>
        <w:t>Exercise End Date</w:t>
      </w:r>
    </w:p>
    <w:p w:rsidRPr="004F396E" w:rsidR="000E2E32" w:rsidP="009B0655" w:rsidRDefault="00D224EC" w14:paraId="58827AB5" w14:textId="77777777">
      <w:pPr>
        <w:spacing w:after="120"/>
        <w:ind w:left="720"/>
        <w:rPr>
          <w:rFonts w:ascii="Times New Roman" w:hAnsi="Times New Roman"/>
        </w:rPr>
      </w:pPr>
      <w:r w:rsidRPr="00CB0C10">
        <w:rPr>
          <w:rFonts w:ascii="Times New Roman" w:hAnsi="Times New Roman"/>
          <w:highlight w:val="lightGray"/>
        </w:rPr>
        <w:t>[</w:t>
      </w:r>
      <w:r w:rsidRPr="00CB0C10" w:rsidR="003B0867">
        <w:rPr>
          <w:rFonts w:ascii="Times New Roman" w:hAnsi="Times New Roman"/>
          <w:highlight w:val="lightGray"/>
        </w:rPr>
        <w:t>Insert t</w:t>
      </w:r>
      <w:r w:rsidRPr="00CB0C10" w:rsidR="00AE6A87">
        <w:rPr>
          <w:rFonts w:ascii="Times New Roman" w:hAnsi="Times New Roman"/>
          <w:highlight w:val="lightGray"/>
        </w:rPr>
        <w:t>he month, day, and year that the exercise ended</w:t>
      </w:r>
      <w:r w:rsidRPr="00CB0C10" w:rsidR="003B0867">
        <w:rPr>
          <w:rFonts w:ascii="Times New Roman" w:hAnsi="Times New Roman"/>
          <w:highlight w:val="lightGray"/>
        </w:rPr>
        <w:t>.</w:t>
      </w:r>
      <w:r w:rsidRPr="00CB0C10">
        <w:rPr>
          <w:rFonts w:ascii="Times New Roman" w:hAnsi="Times New Roman"/>
          <w:highlight w:val="lightGray"/>
        </w:rPr>
        <w:t>]</w:t>
      </w:r>
    </w:p>
    <w:p w:rsidRPr="00512A6C" w:rsidR="000E2E32" w:rsidP="009B0655" w:rsidRDefault="00AE6A87" w14:paraId="20AA4AFF" w14:textId="77777777">
      <w:pPr>
        <w:spacing w:before="120" w:after="40"/>
        <w:ind w:firstLine="720"/>
        <w:rPr>
          <w:rFonts w:ascii="Arial" w:hAnsi="Arial"/>
          <w:b/>
          <w:color w:val="000080"/>
        </w:rPr>
      </w:pPr>
      <w:r w:rsidRPr="00512A6C">
        <w:rPr>
          <w:rFonts w:ascii="Arial" w:hAnsi="Arial"/>
          <w:b/>
          <w:color w:val="000080"/>
        </w:rPr>
        <w:t>Duration</w:t>
      </w:r>
    </w:p>
    <w:p w:rsidRPr="004F396E" w:rsidR="000E2E32" w:rsidP="009B0655" w:rsidRDefault="003B0867" w14:paraId="400BD8ED" w14:textId="77777777">
      <w:pPr>
        <w:spacing w:after="120"/>
        <w:ind w:left="720"/>
        <w:rPr>
          <w:rFonts w:ascii="Times New Roman" w:hAnsi="Times New Roman"/>
        </w:rPr>
      </w:pPr>
      <w:r w:rsidRPr="00CB0C10">
        <w:rPr>
          <w:rFonts w:ascii="Times New Roman" w:hAnsi="Times New Roman"/>
          <w:highlight w:val="lightGray"/>
        </w:rPr>
        <w:t>[Insert t</w:t>
      </w:r>
      <w:r w:rsidRPr="00CB0C10" w:rsidR="00AE6A87">
        <w:rPr>
          <w:rFonts w:ascii="Times New Roman" w:hAnsi="Times New Roman"/>
          <w:highlight w:val="lightGray"/>
        </w:rPr>
        <w:t>he total length of the exercise</w:t>
      </w:r>
      <w:r w:rsidRPr="00CB0C10">
        <w:rPr>
          <w:rFonts w:ascii="Times New Roman" w:hAnsi="Times New Roman"/>
          <w:highlight w:val="lightGray"/>
        </w:rPr>
        <w:t>,</w:t>
      </w:r>
      <w:r w:rsidRPr="00CB0C10" w:rsidR="00AE6A87">
        <w:rPr>
          <w:rFonts w:ascii="Times New Roman" w:hAnsi="Times New Roman"/>
          <w:highlight w:val="lightGray"/>
        </w:rPr>
        <w:t xml:space="preserve"> in day or hours, as appropriate</w:t>
      </w:r>
      <w:r w:rsidRPr="00CB0C10">
        <w:rPr>
          <w:rFonts w:ascii="Times New Roman" w:hAnsi="Times New Roman"/>
          <w:highlight w:val="lightGray"/>
        </w:rPr>
        <w:t>.</w:t>
      </w:r>
      <w:r w:rsidRPr="00CB0C10" w:rsidR="00C21F72">
        <w:rPr>
          <w:rFonts w:ascii="Times New Roman" w:hAnsi="Times New Roman"/>
          <w:highlight w:val="lightGray"/>
        </w:rPr>
        <w:t>]</w:t>
      </w:r>
    </w:p>
    <w:p w:rsidRPr="00512A6C" w:rsidR="000E2E32" w:rsidP="009B0655" w:rsidRDefault="00AE6A87" w14:paraId="218DD018" w14:textId="77777777">
      <w:pPr>
        <w:spacing w:before="120" w:after="40"/>
        <w:ind w:firstLine="720"/>
        <w:rPr>
          <w:rFonts w:ascii="Arial" w:hAnsi="Arial"/>
          <w:b/>
          <w:color w:val="000080"/>
        </w:rPr>
      </w:pPr>
      <w:r w:rsidRPr="00512A6C">
        <w:rPr>
          <w:rFonts w:ascii="Arial" w:hAnsi="Arial"/>
          <w:b/>
          <w:color w:val="000080"/>
        </w:rPr>
        <w:t>Location</w:t>
      </w:r>
    </w:p>
    <w:p w:rsidRPr="009B0655" w:rsidR="000E2E32" w:rsidP="009B0655" w:rsidRDefault="00C21F72" w14:paraId="5874F3F2" w14:textId="77777777">
      <w:pPr>
        <w:spacing w:after="120"/>
        <w:ind w:left="720"/>
        <w:rPr>
          <w:rFonts w:ascii="Times New Roman" w:hAnsi="Times New Roman"/>
          <w:highlight w:val="yellow"/>
        </w:rPr>
      </w:pPr>
      <w:r w:rsidRPr="00CB0C10">
        <w:rPr>
          <w:rFonts w:ascii="Times New Roman" w:hAnsi="Times New Roman"/>
          <w:highlight w:val="lightGray"/>
        </w:rPr>
        <w:t>[</w:t>
      </w:r>
      <w:r w:rsidRPr="00CB0C10" w:rsidR="00D60678">
        <w:rPr>
          <w:rFonts w:ascii="Times New Roman" w:hAnsi="Times New Roman"/>
          <w:highlight w:val="lightGray"/>
        </w:rPr>
        <w:t>Insert a</w:t>
      </w:r>
      <w:r w:rsidRPr="00CB0C10" w:rsidR="00AE6A87">
        <w:rPr>
          <w:rFonts w:ascii="Times New Roman" w:hAnsi="Times New Roman"/>
          <w:highlight w:val="lightGray"/>
        </w:rPr>
        <w:t>ll applicable information regarding the specific location of the exercise</w:t>
      </w:r>
      <w:r w:rsidRPr="00CB0C10" w:rsidR="00D60678">
        <w:rPr>
          <w:rFonts w:ascii="Times New Roman" w:hAnsi="Times New Roman"/>
          <w:highlight w:val="lightGray"/>
        </w:rPr>
        <w:t>;</w:t>
      </w:r>
      <w:r w:rsidRPr="00CB0C10" w:rsidR="00AE6A87">
        <w:rPr>
          <w:rFonts w:ascii="Times New Roman" w:hAnsi="Times New Roman"/>
          <w:highlight w:val="lightGray"/>
        </w:rPr>
        <w:t xml:space="preserve"> including </w:t>
      </w:r>
      <w:r w:rsidR="00B26E92">
        <w:rPr>
          <w:rFonts w:ascii="Times New Roman" w:hAnsi="Times New Roman"/>
          <w:highlight w:val="lightGray"/>
        </w:rPr>
        <w:t>any</w:t>
      </w:r>
      <w:r w:rsidRPr="00CB0C10" w:rsidR="00B26E92">
        <w:rPr>
          <w:rFonts w:ascii="Times New Roman" w:hAnsi="Times New Roman"/>
          <w:highlight w:val="lightGray"/>
        </w:rPr>
        <w:t xml:space="preserve"> </w:t>
      </w:r>
      <w:r w:rsidRPr="00CB0C10" w:rsidR="00AE6A87">
        <w:rPr>
          <w:rFonts w:ascii="Times New Roman" w:hAnsi="Times New Roman"/>
          <w:highlight w:val="lightGray"/>
        </w:rPr>
        <w:t>c</w:t>
      </w:r>
      <w:r w:rsidRPr="00CB0C10" w:rsidR="000E2E32">
        <w:rPr>
          <w:rFonts w:ascii="Times New Roman" w:hAnsi="Times New Roman"/>
          <w:highlight w:val="lightGray"/>
        </w:rPr>
        <w:t>ity,</w:t>
      </w:r>
      <w:r w:rsidRPr="00CB0C10" w:rsidR="00D60678">
        <w:rPr>
          <w:rFonts w:ascii="Times New Roman" w:hAnsi="Times New Roman"/>
          <w:highlight w:val="lightGray"/>
        </w:rPr>
        <w:t xml:space="preserve"> </w:t>
      </w:r>
      <w:r w:rsidRPr="00CB0C10" w:rsidR="00AE6A87">
        <w:rPr>
          <w:rFonts w:ascii="Times New Roman" w:hAnsi="Times New Roman"/>
          <w:highlight w:val="lightGray"/>
        </w:rPr>
        <w:t xml:space="preserve">State, Federal region, international country, </w:t>
      </w:r>
      <w:r w:rsidR="00B26E92">
        <w:rPr>
          <w:rFonts w:ascii="Times New Roman" w:hAnsi="Times New Roman"/>
          <w:highlight w:val="lightGray"/>
        </w:rPr>
        <w:t>or</w:t>
      </w:r>
      <w:r w:rsidRPr="00CB0C10" w:rsidR="00B26E92">
        <w:rPr>
          <w:rFonts w:ascii="Times New Roman" w:hAnsi="Times New Roman"/>
          <w:highlight w:val="lightGray"/>
        </w:rPr>
        <w:t xml:space="preserve"> </w:t>
      </w:r>
      <w:r w:rsidRPr="00CB0C10" w:rsidR="00AE6A87">
        <w:rPr>
          <w:rFonts w:ascii="Times New Roman" w:hAnsi="Times New Roman"/>
          <w:highlight w:val="lightGray"/>
        </w:rPr>
        <w:t>military installation</w:t>
      </w:r>
      <w:r w:rsidRPr="00CB0C10" w:rsidR="00D60678">
        <w:rPr>
          <w:rFonts w:ascii="Times New Roman" w:hAnsi="Times New Roman"/>
          <w:highlight w:val="lightGray"/>
        </w:rPr>
        <w:t>.</w:t>
      </w:r>
      <w:r w:rsidRPr="00CB0C10">
        <w:rPr>
          <w:rFonts w:ascii="Times New Roman" w:hAnsi="Times New Roman"/>
          <w:highlight w:val="lightGray"/>
        </w:rPr>
        <w:t>]</w:t>
      </w:r>
    </w:p>
    <w:p w:rsidRPr="00512A6C" w:rsidR="000E2E32" w:rsidP="009B0655" w:rsidRDefault="00AE6A87" w14:paraId="19BF72D8" w14:textId="77777777">
      <w:pPr>
        <w:spacing w:before="120" w:after="40"/>
        <w:ind w:firstLine="720"/>
        <w:rPr>
          <w:rFonts w:ascii="Arial" w:hAnsi="Arial"/>
          <w:b/>
          <w:color w:val="000080"/>
        </w:rPr>
      </w:pPr>
      <w:r w:rsidRPr="00512A6C">
        <w:rPr>
          <w:rFonts w:ascii="Arial" w:hAnsi="Arial"/>
          <w:b/>
          <w:color w:val="000080"/>
        </w:rPr>
        <w:t>Sponsor</w:t>
      </w:r>
    </w:p>
    <w:p w:rsidRPr="009B0655" w:rsidR="00BD02E0" w:rsidP="009B0655" w:rsidRDefault="00C21F72" w14:paraId="60A57978" w14:textId="77777777">
      <w:pPr>
        <w:spacing w:after="120"/>
        <w:ind w:left="720"/>
        <w:rPr>
          <w:rFonts w:ascii="Times New Roman" w:hAnsi="Times New Roman"/>
          <w:highlight w:val="yellow"/>
        </w:rPr>
      </w:pPr>
      <w:r w:rsidRPr="00CB0C10">
        <w:rPr>
          <w:rFonts w:ascii="Times New Roman" w:hAnsi="Times New Roman"/>
          <w:highlight w:val="lightGray"/>
        </w:rPr>
        <w:t>[</w:t>
      </w:r>
      <w:r w:rsidRPr="00CB0C10" w:rsidR="00D60678">
        <w:rPr>
          <w:rFonts w:ascii="Times New Roman" w:hAnsi="Times New Roman"/>
          <w:highlight w:val="lightGray"/>
        </w:rPr>
        <w:t>Insert the name of t</w:t>
      </w:r>
      <w:r w:rsidRPr="00CB0C10" w:rsidR="00AE6A87">
        <w:rPr>
          <w:rFonts w:ascii="Times New Roman" w:hAnsi="Times New Roman"/>
          <w:highlight w:val="lightGray"/>
        </w:rPr>
        <w:t>he Federal agency or agencies that sponsored the exercise,</w:t>
      </w:r>
      <w:r w:rsidRPr="00CB0C10" w:rsidR="00BD02E0">
        <w:rPr>
          <w:rFonts w:ascii="Times New Roman" w:hAnsi="Times New Roman"/>
          <w:highlight w:val="lightGray"/>
        </w:rPr>
        <w:t xml:space="preserve"> as well as any co-sponsors if </w:t>
      </w:r>
      <w:r w:rsidRPr="00CB0C10" w:rsidR="008B6654">
        <w:rPr>
          <w:rFonts w:ascii="Times New Roman" w:hAnsi="Times New Roman"/>
          <w:highlight w:val="lightGray"/>
        </w:rPr>
        <w:t xml:space="preserve">applicable.  </w:t>
      </w:r>
      <w:r w:rsidRPr="00CB0C10" w:rsidR="00CC3511">
        <w:rPr>
          <w:rFonts w:ascii="Times New Roman" w:hAnsi="Times New Roman"/>
          <w:highlight w:val="lightGray"/>
        </w:rPr>
        <w:t>Also list any applicable points of contacts.</w:t>
      </w:r>
      <w:r w:rsidRPr="00CB0C10">
        <w:rPr>
          <w:rFonts w:ascii="Times New Roman" w:hAnsi="Times New Roman"/>
          <w:highlight w:val="lightGray"/>
        </w:rPr>
        <w:t>]</w:t>
      </w:r>
    </w:p>
    <w:p w:rsidRPr="00512A6C" w:rsidR="00BD02E0" w:rsidP="009B0655" w:rsidRDefault="00AE6A87" w14:paraId="4731E8DB" w14:textId="77777777">
      <w:pPr>
        <w:spacing w:before="120" w:after="40"/>
        <w:ind w:left="720"/>
        <w:rPr>
          <w:rFonts w:ascii="Arial" w:hAnsi="Arial"/>
          <w:b/>
          <w:color w:val="000080"/>
        </w:rPr>
      </w:pPr>
      <w:r w:rsidRPr="00512A6C">
        <w:rPr>
          <w:rFonts w:ascii="Arial" w:hAnsi="Arial"/>
          <w:b/>
          <w:color w:val="000080"/>
        </w:rPr>
        <w:t>Program</w:t>
      </w:r>
    </w:p>
    <w:p w:rsidRPr="004F396E" w:rsidR="00BD02E0" w:rsidP="009B0655" w:rsidRDefault="00976AAF" w14:paraId="60BEE17D" w14:textId="77777777">
      <w:pPr>
        <w:spacing w:after="120"/>
        <w:ind w:left="720"/>
        <w:rPr>
          <w:rFonts w:ascii="Times New Roman" w:hAnsi="Times New Roman"/>
        </w:rPr>
      </w:pPr>
      <w:r w:rsidRPr="00CB0C10">
        <w:rPr>
          <w:rFonts w:ascii="Times New Roman" w:hAnsi="Times New Roman"/>
          <w:highlight w:val="lightGray"/>
        </w:rPr>
        <w:t>[</w:t>
      </w:r>
      <w:r w:rsidRPr="00CB0C10" w:rsidR="00D60678">
        <w:rPr>
          <w:rFonts w:ascii="Times New Roman" w:hAnsi="Times New Roman"/>
          <w:highlight w:val="lightGray"/>
        </w:rPr>
        <w:t>Insert t</w:t>
      </w:r>
      <w:r w:rsidRPr="00CB0C10" w:rsidR="00AE6A87">
        <w:rPr>
          <w:rFonts w:ascii="Times New Roman" w:hAnsi="Times New Roman"/>
          <w:highlight w:val="lightGray"/>
        </w:rPr>
        <w:t xml:space="preserve">he name of the program </w:t>
      </w:r>
      <w:r w:rsidRPr="00CB0C10" w:rsidR="00CC3511">
        <w:rPr>
          <w:rFonts w:ascii="Times New Roman" w:hAnsi="Times New Roman"/>
          <w:highlight w:val="lightGray"/>
        </w:rPr>
        <w:t>(e.g. Fiscal Year 200</w:t>
      </w:r>
      <w:r w:rsidRPr="00CB0C10" w:rsidR="004F396E">
        <w:rPr>
          <w:rFonts w:ascii="Times New Roman" w:hAnsi="Times New Roman"/>
          <w:highlight w:val="lightGray"/>
        </w:rPr>
        <w:t xml:space="preserve">7 State Homeland Security Grant </w:t>
      </w:r>
      <w:r w:rsidRPr="00CB0C10" w:rsidR="00CC3511">
        <w:rPr>
          <w:rFonts w:ascii="Times New Roman" w:hAnsi="Times New Roman"/>
          <w:highlight w:val="lightGray"/>
        </w:rPr>
        <w:t xml:space="preserve">Program) </w:t>
      </w:r>
      <w:r w:rsidRPr="00CB0C10" w:rsidR="00AE6A87">
        <w:rPr>
          <w:rFonts w:ascii="Times New Roman" w:hAnsi="Times New Roman"/>
          <w:highlight w:val="lightGray"/>
        </w:rPr>
        <w:t>from which exercise funding originated</w:t>
      </w:r>
      <w:r w:rsidRPr="00CB0C10" w:rsidR="00D60678">
        <w:rPr>
          <w:rFonts w:ascii="Times New Roman" w:hAnsi="Times New Roman"/>
          <w:highlight w:val="lightGray"/>
        </w:rPr>
        <w:t>.</w:t>
      </w:r>
      <w:r w:rsidRPr="00CB0C10">
        <w:rPr>
          <w:rFonts w:ascii="Times New Roman" w:hAnsi="Times New Roman"/>
          <w:highlight w:val="lightGray"/>
        </w:rPr>
        <w:t>]</w:t>
      </w:r>
    </w:p>
    <w:p w:rsidRPr="00512A6C" w:rsidR="00BD02E0" w:rsidP="009B0655" w:rsidRDefault="00AE6A87" w14:paraId="15DD60A3" w14:textId="77777777">
      <w:pPr>
        <w:spacing w:before="120" w:after="40"/>
        <w:ind w:left="720"/>
        <w:rPr>
          <w:rFonts w:ascii="Arial" w:hAnsi="Arial"/>
          <w:b/>
          <w:color w:val="000080"/>
        </w:rPr>
      </w:pPr>
      <w:smartTag w:uri="urn:schemas-microsoft-com:office:smarttags" w:element="City">
        <w:smartTag w:uri="urn:schemas-microsoft-com:office:smarttags" w:element="place">
          <w:r w:rsidRPr="00512A6C">
            <w:rPr>
              <w:rFonts w:ascii="Arial" w:hAnsi="Arial"/>
              <w:b/>
              <w:color w:val="000080"/>
            </w:rPr>
            <w:t>Mission</w:t>
          </w:r>
        </w:smartTag>
      </w:smartTag>
    </w:p>
    <w:p w:rsidRPr="004F396E" w:rsidR="00AE6A87" w:rsidP="009B0655" w:rsidRDefault="00976AAF" w14:paraId="68D11A17" w14:textId="77777777">
      <w:pPr>
        <w:spacing w:after="120"/>
        <w:ind w:left="720"/>
        <w:rPr>
          <w:rFonts w:ascii="Times New Roman" w:hAnsi="Times New Roman"/>
          <w:highlight w:val="yellow"/>
        </w:rPr>
      </w:pPr>
      <w:r w:rsidRPr="00CB0C10">
        <w:rPr>
          <w:rFonts w:ascii="Times New Roman" w:hAnsi="Times New Roman"/>
          <w:highlight w:val="lightGray"/>
        </w:rPr>
        <w:t>[</w:t>
      </w:r>
      <w:r w:rsidRPr="00CB0C10" w:rsidR="00D60678">
        <w:rPr>
          <w:rFonts w:ascii="Times New Roman" w:hAnsi="Times New Roman"/>
          <w:highlight w:val="lightGray"/>
        </w:rPr>
        <w:t>Insert</w:t>
      </w:r>
      <w:r w:rsidRPr="00CB0C10" w:rsidR="001C5F05">
        <w:rPr>
          <w:rFonts w:ascii="Times New Roman" w:hAnsi="Times New Roman"/>
          <w:highlight w:val="lightGray"/>
        </w:rPr>
        <w:t xml:space="preserve"> t</w:t>
      </w:r>
      <w:r w:rsidRPr="00CB0C10" w:rsidR="00AE6A87">
        <w:rPr>
          <w:rFonts w:ascii="Times New Roman" w:hAnsi="Times New Roman"/>
          <w:highlight w:val="lightGray"/>
        </w:rPr>
        <w:t xml:space="preserve">he appropriate mission </w:t>
      </w:r>
      <w:r w:rsidRPr="00CB0C10" w:rsidR="001C5F05">
        <w:rPr>
          <w:rFonts w:ascii="Times New Roman" w:hAnsi="Times New Roman"/>
          <w:highlight w:val="lightGray"/>
        </w:rPr>
        <w:t xml:space="preserve">areas </w:t>
      </w:r>
      <w:r w:rsidRPr="00CB0C10" w:rsidR="00AE6A87">
        <w:rPr>
          <w:rFonts w:ascii="Times New Roman" w:hAnsi="Times New Roman"/>
          <w:highlight w:val="lightGray"/>
        </w:rPr>
        <w:t>of the exercise</w:t>
      </w:r>
      <w:r w:rsidRPr="00CB0C10">
        <w:rPr>
          <w:rFonts w:ascii="Times New Roman" w:hAnsi="Times New Roman"/>
          <w:highlight w:val="lightGray"/>
        </w:rPr>
        <w:t xml:space="preserve"> (e.g.</w:t>
      </w:r>
      <w:r w:rsidRPr="00CB0C10" w:rsidR="00AE6A87">
        <w:rPr>
          <w:rFonts w:ascii="Times New Roman" w:hAnsi="Times New Roman"/>
          <w:highlight w:val="lightGray"/>
        </w:rPr>
        <w:t xml:space="preserve"> Prevent, Protect, Response, </w:t>
      </w:r>
      <w:r w:rsidRPr="00CB0C10">
        <w:rPr>
          <w:rFonts w:ascii="Times New Roman" w:hAnsi="Times New Roman"/>
          <w:highlight w:val="lightGray"/>
        </w:rPr>
        <w:t>and</w:t>
      </w:r>
      <w:r w:rsidR="00C26EB3">
        <w:rPr>
          <w:rFonts w:ascii="Times New Roman" w:hAnsi="Times New Roman"/>
          <w:highlight w:val="lightGray"/>
        </w:rPr>
        <w:t>/or</w:t>
      </w:r>
      <w:r w:rsidRPr="00CB0C10">
        <w:rPr>
          <w:rFonts w:ascii="Times New Roman" w:hAnsi="Times New Roman"/>
          <w:highlight w:val="lightGray"/>
        </w:rPr>
        <w:t xml:space="preserve"> </w:t>
      </w:r>
      <w:r w:rsidRPr="00CB0C10" w:rsidR="00AE6A87">
        <w:rPr>
          <w:rFonts w:ascii="Times New Roman" w:hAnsi="Times New Roman"/>
          <w:highlight w:val="lightGray"/>
        </w:rPr>
        <w:t>Recovery</w:t>
      </w:r>
      <w:r w:rsidRPr="00CB0C10">
        <w:rPr>
          <w:rFonts w:ascii="Times New Roman" w:hAnsi="Times New Roman"/>
          <w:highlight w:val="lightGray"/>
        </w:rPr>
        <w:t>)</w:t>
      </w:r>
      <w:r w:rsidRPr="00CB0C10" w:rsidR="001C5F05">
        <w:rPr>
          <w:rFonts w:ascii="Times New Roman" w:hAnsi="Times New Roman"/>
          <w:highlight w:val="lightGray"/>
        </w:rPr>
        <w:t>.</w:t>
      </w:r>
      <w:r w:rsidRPr="00CB0C10">
        <w:rPr>
          <w:rFonts w:ascii="Times New Roman" w:hAnsi="Times New Roman"/>
          <w:highlight w:val="lightGray"/>
        </w:rPr>
        <w:t>]</w:t>
      </w:r>
    </w:p>
    <w:p w:rsidRPr="00CB0C10" w:rsidR="00BD02E0" w:rsidP="009B0655" w:rsidRDefault="00AE6A87" w14:paraId="38E2CC22" w14:textId="77777777">
      <w:pPr>
        <w:spacing w:before="120" w:after="40"/>
        <w:ind w:left="720"/>
        <w:rPr>
          <w:rFonts w:ascii="Arial" w:hAnsi="Arial"/>
          <w:b/>
          <w:color w:val="000080"/>
        </w:rPr>
      </w:pPr>
      <w:r w:rsidRPr="00CB0C10">
        <w:rPr>
          <w:rFonts w:ascii="Arial" w:hAnsi="Arial"/>
          <w:b/>
          <w:color w:val="000080"/>
        </w:rPr>
        <w:t>Capabilities</w:t>
      </w:r>
    </w:p>
    <w:p w:rsidRPr="004F396E" w:rsidR="00AE6A87" w:rsidP="009B0655" w:rsidRDefault="00976AAF" w14:paraId="6FBDFDC7" w14:textId="77777777">
      <w:pPr>
        <w:spacing w:after="120"/>
        <w:ind w:left="720"/>
        <w:rPr>
          <w:rFonts w:ascii="Times New Roman" w:hAnsi="Times New Roman"/>
        </w:rPr>
      </w:pPr>
      <w:r w:rsidRPr="00CB0C10">
        <w:rPr>
          <w:rFonts w:ascii="Times New Roman" w:hAnsi="Times New Roman"/>
          <w:highlight w:val="lightGray"/>
        </w:rPr>
        <w:t>[</w:t>
      </w:r>
      <w:r w:rsidRPr="00CB0C10" w:rsidR="00D60678">
        <w:rPr>
          <w:rFonts w:ascii="Times New Roman" w:hAnsi="Times New Roman"/>
          <w:highlight w:val="lightGray"/>
        </w:rPr>
        <w:t>Insert a</w:t>
      </w:r>
      <w:r w:rsidRPr="00CB0C10" w:rsidR="00AE6A87">
        <w:rPr>
          <w:rFonts w:ascii="Times New Roman" w:hAnsi="Times New Roman"/>
          <w:highlight w:val="lightGray"/>
        </w:rPr>
        <w:t xml:space="preserve"> list of the </w:t>
      </w:r>
      <w:r w:rsidR="003E006D">
        <w:rPr>
          <w:rFonts w:ascii="Times New Roman" w:hAnsi="Times New Roman"/>
          <w:highlight w:val="lightGray"/>
        </w:rPr>
        <w:t xml:space="preserve">target </w:t>
      </w:r>
      <w:r w:rsidRPr="00CB0C10" w:rsidR="00AE6A87">
        <w:rPr>
          <w:rFonts w:ascii="Times New Roman" w:hAnsi="Times New Roman"/>
          <w:highlight w:val="lightGray"/>
        </w:rPr>
        <w:t>capabilities addressed within the exercise</w:t>
      </w:r>
      <w:r w:rsidRPr="00CB0C10" w:rsidR="00D60678">
        <w:rPr>
          <w:rFonts w:ascii="Times New Roman" w:hAnsi="Times New Roman"/>
          <w:highlight w:val="lightGray"/>
        </w:rPr>
        <w:t>.</w:t>
      </w:r>
      <w:r w:rsidRPr="00CB0C10">
        <w:rPr>
          <w:rFonts w:ascii="Times New Roman" w:hAnsi="Times New Roman"/>
          <w:highlight w:val="lightGray"/>
        </w:rPr>
        <w:t>]</w:t>
      </w:r>
    </w:p>
    <w:p w:rsidRPr="00CB0C10" w:rsidR="00BD02E0" w:rsidP="009B0655" w:rsidRDefault="00AE6A87" w14:paraId="66BDBBCB" w14:textId="77777777">
      <w:pPr>
        <w:spacing w:before="120" w:after="40"/>
        <w:ind w:left="720"/>
        <w:rPr>
          <w:rFonts w:ascii="Arial" w:hAnsi="Arial"/>
          <w:b/>
          <w:color w:val="000080"/>
        </w:rPr>
      </w:pPr>
      <w:r w:rsidRPr="00CB0C10">
        <w:rPr>
          <w:rFonts w:ascii="Arial" w:hAnsi="Arial"/>
          <w:b/>
          <w:color w:val="000080"/>
        </w:rPr>
        <w:t>Scenario</w:t>
      </w:r>
      <w:r w:rsidRPr="00CB0C10" w:rsidR="00976AAF">
        <w:rPr>
          <w:rFonts w:ascii="Arial" w:hAnsi="Arial"/>
          <w:b/>
          <w:color w:val="000080"/>
        </w:rPr>
        <w:t xml:space="preserve"> Type</w:t>
      </w:r>
    </w:p>
    <w:p w:rsidRPr="004F396E" w:rsidR="00ED0E59" w:rsidP="009B0655" w:rsidRDefault="00967630" w14:paraId="17DA485E" w14:textId="77777777">
      <w:pPr>
        <w:spacing w:after="120"/>
        <w:ind w:left="720"/>
        <w:rPr>
          <w:rFonts w:ascii="Times New Roman" w:hAnsi="Times New Roman"/>
        </w:rPr>
      </w:pPr>
      <w:r w:rsidRPr="00CB0C10">
        <w:rPr>
          <w:rFonts w:ascii="Times New Roman" w:hAnsi="Times New Roman"/>
          <w:highlight w:val="lightGray"/>
        </w:rPr>
        <w:t>[</w:t>
      </w:r>
      <w:r w:rsidRPr="00CB0C10" w:rsidR="001C5F05">
        <w:rPr>
          <w:rFonts w:ascii="Times New Roman" w:hAnsi="Times New Roman"/>
          <w:highlight w:val="lightGray"/>
        </w:rPr>
        <w:t>Name t</w:t>
      </w:r>
      <w:r w:rsidRPr="00CB0C10" w:rsidR="00AE6A87">
        <w:rPr>
          <w:rFonts w:ascii="Times New Roman" w:hAnsi="Times New Roman"/>
          <w:highlight w:val="lightGray"/>
        </w:rPr>
        <w:t>he exercise scenario</w:t>
      </w:r>
      <w:r w:rsidRPr="00CB0C10" w:rsidR="00976AAF">
        <w:rPr>
          <w:rFonts w:ascii="Times New Roman" w:hAnsi="Times New Roman"/>
          <w:highlight w:val="lightGray"/>
        </w:rPr>
        <w:t xml:space="preserve"> </w:t>
      </w:r>
      <w:r w:rsidRPr="00CB0C10" w:rsidR="001C5F05">
        <w:rPr>
          <w:rFonts w:ascii="Times New Roman" w:hAnsi="Times New Roman"/>
          <w:highlight w:val="lightGray"/>
        </w:rPr>
        <w:t xml:space="preserve">type </w:t>
      </w:r>
      <w:r w:rsidRPr="00CB0C10" w:rsidR="00976AAF">
        <w:rPr>
          <w:rFonts w:ascii="Times New Roman" w:hAnsi="Times New Roman"/>
          <w:highlight w:val="lightGray"/>
        </w:rPr>
        <w:t xml:space="preserve">(e.g. </w:t>
      </w:r>
      <w:r w:rsidRPr="00CB0C10" w:rsidR="005A589D">
        <w:rPr>
          <w:rFonts w:ascii="Times New Roman" w:hAnsi="Times New Roman"/>
          <w:highlight w:val="lightGray"/>
        </w:rPr>
        <w:t>chemical release</w:t>
      </w:r>
      <w:r w:rsidRPr="00CB0C10" w:rsidR="00D60678">
        <w:rPr>
          <w:rFonts w:ascii="Times New Roman" w:hAnsi="Times New Roman"/>
          <w:highlight w:val="lightGray"/>
        </w:rPr>
        <w:t>).</w:t>
      </w:r>
      <w:r w:rsidRPr="00CB0C10">
        <w:rPr>
          <w:rFonts w:ascii="Times New Roman" w:hAnsi="Times New Roman"/>
          <w:highlight w:val="lightGray"/>
        </w:rPr>
        <w:t>]</w:t>
      </w:r>
    </w:p>
    <w:p w:rsidR="009133EE" w:rsidP="00B4353D" w:rsidRDefault="009133EE" w14:paraId="2C170E06" w14:textId="77777777">
      <w:pPr>
        <w:pStyle w:val="SectionHeading2"/>
      </w:pPr>
    </w:p>
    <w:p w:rsidRPr="0037725B" w:rsidR="00D02C9B" w:rsidP="00B4353D" w:rsidRDefault="00D02C9B" w14:paraId="0B81C7C9" w14:textId="77777777">
      <w:pPr>
        <w:pStyle w:val="SectionHeading2"/>
      </w:pPr>
      <w:r w:rsidRPr="0037725B">
        <w:t xml:space="preserve">Exercise </w:t>
      </w:r>
      <w:r w:rsidRPr="00B4353D">
        <w:t>P</w:t>
      </w:r>
      <w:r w:rsidRPr="00B4353D" w:rsidR="00C30E81">
        <w:t>lanning</w:t>
      </w:r>
      <w:r w:rsidRPr="0037725B" w:rsidR="00C30E81">
        <w:t xml:space="preserve"> </w:t>
      </w:r>
      <w:r w:rsidRPr="0037725B">
        <w:t xml:space="preserve">Team </w:t>
      </w:r>
      <w:r w:rsidR="00B4353D">
        <w:t>Leadership</w:t>
      </w:r>
    </w:p>
    <w:p w:rsidRPr="0037725B" w:rsidR="00D02C9B" w:rsidP="00F05CD5" w:rsidRDefault="00640684" w14:paraId="0CDA2810" w14:textId="77777777">
      <w:pPr>
        <w:rPr>
          <w:rFonts w:ascii="Times New Roman" w:hAnsi="Times New Roman"/>
          <w:highlight w:val="yellow"/>
        </w:rPr>
      </w:pPr>
      <w:r w:rsidRPr="00CB0C10">
        <w:rPr>
          <w:rFonts w:ascii="Times New Roman" w:hAnsi="Times New Roman"/>
          <w:highlight w:val="lightGray"/>
        </w:rPr>
        <w:t>[</w:t>
      </w:r>
      <w:r w:rsidRPr="00CB0C10" w:rsidR="00E74556">
        <w:rPr>
          <w:rFonts w:ascii="Times New Roman" w:hAnsi="Times New Roman"/>
          <w:highlight w:val="lightGray"/>
        </w:rPr>
        <w:t>The name of each member of the planning team leadership should be listed along with their role in the exercise, organization</w:t>
      </w:r>
      <w:r w:rsidRPr="00CB0C10">
        <w:rPr>
          <w:rFonts w:ascii="Times New Roman" w:hAnsi="Times New Roman"/>
          <w:highlight w:val="lightGray"/>
        </w:rPr>
        <w:t>al affiliation</w:t>
      </w:r>
      <w:r w:rsidRPr="00CB0C10" w:rsidR="00E74556">
        <w:rPr>
          <w:rFonts w:ascii="Times New Roman" w:hAnsi="Times New Roman"/>
          <w:highlight w:val="lightGray"/>
        </w:rPr>
        <w:t>, job title, mailing address, phone number, and e-mail address</w:t>
      </w:r>
      <w:r w:rsidRPr="00CB0C10" w:rsidR="00D60678">
        <w:rPr>
          <w:rFonts w:ascii="Times New Roman" w:hAnsi="Times New Roman"/>
          <w:highlight w:val="lightGray"/>
        </w:rPr>
        <w:t>.</w:t>
      </w:r>
      <w:r w:rsidRPr="00CB0C10">
        <w:rPr>
          <w:rFonts w:ascii="Times New Roman" w:hAnsi="Times New Roman"/>
          <w:highlight w:val="lightGray"/>
        </w:rPr>
        <w:t>]</w:t>
      </w:r>
    </w:p>
    <w:p w:rsidRPr="0037725B" w:rsidR="00D02C9B" w:rsidP="00034B4C" w:rsidRDefault="00D02C9B" w14:paraId="283FB093" w14:textId="77777777">
      <w:pPr>
        <w:pStyle w:val="SectionHeading2"/>
      </w:pPr>
      <w:r w:rsidRPr="0037725B">
        <w:t>Participating Organizations</w:t>
      </w:r>
    </w:p>
    <w:p w:rsidRPr="009B0655" w:rsidR="000E4601" w:rsidP="00F05CD5" w:rsidRDefault="00640684" w14:paraId="2E65CB2C" w14:textId="77777777">
      <w:pPr>
        <w:rPr>
          <w:rFonts w:ascii="Times New Roman" w:hAnsi="Times New Roman"/>
          <w:highlight w:val="yellow"/>
        </w:rPr>
      </w:pPr>
      <w:r w:rsidRPr="00CB0C10">
        <w:rPr>
          <w:rFonts w:ascii="Times New Roman" w:hAnsi="Times New Roman"/>
          <w:highlight w:val="lightGray"/>
        </w:rPr>
        <w:t>[</w:t>
      </w:r>
      <w:r w:rsidRPr="00CB0C10" w:rsidR="00230E02">
        <w:rPr>
          <w:rFonts w:ascii="Times New Roman" w:hAnsi="Times New Roman"/>
          <w:highlight w:val="lightGray"/>
        </w:rPr>
        <w:t>Insert a</w:t>
      </w:r>
      <w:r w:rsidRPr="00CB0C10">
        <w:rPr>
          <w:rFonts w:ascii="Times New Roman" w:hAnsi="Times New Roman"/>
          <w:highlight w:val="lightGray"/>
        </w:rPr>
        <w:t xml:space="preserve"> list of the individual participating organizations or agencies, including Federal, State, Tribal, </w:t>
      </w:r>
      <w:r w:rsidRPr="00CB0C10" w:rsidR="006F415D">
        <w:rPr>
          <w:rFonts w:ascii="Times New Roman" w:hAnsi="Times New Roman"/>
          <w:highlight w:val="lightGray"/>
        </w:rPr>
        <w:t>n</w:t>
      </w:r>
      <w:r w:rsidRPr="00CB0C10">
        <w:rPr>
          <w:rFonts w:ascii="Times New Roman" w:hAnsi="Times New Roman"/>
          <w:highlight w:val="lightGray"/>
        </w:rPr>
        <w:t>on-</w:t>
      </w:r>
      <w:r w:rsidRPr="00CB0C10" w:rsidR="006F415D">
        <w:rPr>
          <w:rFonts w:ascii="Times New Roman" w:hAnsi="Times New Roman"/>
          <w:highlight w:val="lightGray"/>
        </w:rPr>
        <w:t>g</w:t>
      </w:r>
      <w:r w:rsidRPr="00CB0C10">
        <w:rPr>
          <w:rFonts w:ascii="Times New Roman" w:hAnsi="Times New Roman"/>
          <w:highlight w:val="lightGray"/>
        </w:rPr>
        <w:t xml:space="preserve">overnmental </w:t>
      </w:r>
      <w:r w:rsidRPr="00CB0C10" w:rsidR="006F415D">
        <w:rPr>
          <w:rFonts w:ascii="Times New Roman" w:hAnsi="Times New Roman"/>
          <w:highlight w:val="lightGray"/>
        </w:rPr>
        <w:t>o</w:t>
      </w:r>
      <w:r w:rsidRPr="00CB0C10">
        <w:rPr>
          <w:rFonts w:ascii="Times New Roman" w:hAnsi="Times New Roman"/>
          <w:highlight w:val="lightGray"/>
        </w:rPr>
        <w:t xml:space="preserve">rganizations (NGOs), local and international agencies, </w:t>
      </w:r>
      <w:r w:rsidRPr="00CB0C10" w:rsidR="005C61B6">
        <w:rPr>
          <w:rFonts w:ascii="Times New Roman" w:hAnsi="Times New Roman"/>
          <w:highlight w:val="lightGray"/>
        </w:rPr>
        <w:t xml:space="preserve">and </w:t>
      </w:r>
      <w:r w:rsidRPr="00CB0C10" w:rsidR="008839BE">
        <w:rPr>
          <w:rFonts w:ascii="Times New Roman" w:hAnsi="Times New Roman"/>
          <w:highlight w:val="lightGray"/>
        </w:rPr>
        <w:t>contract support</w:t>
      </w:r>
      <w:r w:rsidRPr="00CB0C10" w:rsidR="005C61B6">
        <w:rPr>
          <w:rFonts w:ascii="Times New Roman" w:hAnsi="Times New Roman"/>
          <w:highlight w:val="lightGray"/>
        </w:rPr>
        <w:t xml:space="preserve"> companies</w:t>
      </w:r>
      <w:r w:rsidRPr="00CB0C10" w:rsidR="008839BE">
        <w:rPr>
          <w:rFonts w:ascii="Times New Roman" w:hAnsi="Times New Roman"/>
          <w:highlight w:val="lightGray"/>
        </w:rPr>
        <w:t xml:space="preserve"> </w:t>
      </w:r>
      <w:r w:rsidRPr="00CB0C10">
        <w:rPr>
          <w:rFonts w:ascii="Times New Roman" w:hAnsi="Times New Roman"/>
          <w:highlight w:val="lightGray"/>
        </w:rPr>
        <w:t>as applicable</w:t>
      </w:r>
      <w:r w:rsidRPr="00CB0C10" w:rsidR="00F17324">
        <w:rPr>
          <w:rFonts w:ascii="Times New Roman" w:hAnsi="Times New Roman"/>
          <w:highlight w:val="lightGray"/>
        </w:rPr>
        <w:t>.</w:t>
      </w:r>
      <w:r w:rsidRPr="00CB0C10" w:rsidR="008839BE">
        <w:rPr>
          <w:rFonts w:ascii="Times New Roman" w:hAnsi="Times New Roman"/>
          <w:highlight w:val="lightGray"/>
        </w:rPr>
        <w:t>]</w:t>
      </w:r>
    </w:p>
    <w:p w:rsidRPr="00CB0C10" w:rsidR="000E4601" w:rsidP="009B0655" w:rsidRDefault="00C906DD" w14:paraId="123033AC" w14:textId="77777777">
      <w:pPr>
        <w:spacing w:before="240" w:after="40"/>
        <w:ind w:left="720"/>
        <w:rPr>
          <w:rFonts w:ascii="Arial" w:hAnsi="Arial"/>
          <w:b/>
          <w:color w:val="000080"/>
        </w:rPr>
      </w:pPr>
      <w:r w:rsidRPr="00CB0C10">
        <w:rPr>
          <w:rFonts w:ascii="Arial" w:hAnsi="Arial"/>
          <w:b/>
          <w:color w:val="000080"/>
        </w:rPr>
        <w:t>Number of Participants</w:t>
      </w:r>
    </w:p>
    <w:p w:rsidR="00C26EB3" w:rsidP="00C74B53" w:rsidRDefault="006F415D" w14:paraId="5E3B1B69" w14:textId="77777777">
      <w:pPr>
        <w:ind w:left="720"/>
        <w:rPr>
          <w:highlight w:val="lightGray"/>
        </w:rPr>
      </w:pPr>
      <w:r w:rsidRPr="00CB0C10">
        <w:rPr>
          <w:highlight w:val="lightGray"/>
        </w:rPr>
        <w:t>[</w:t>
      </w:r>
      <w:r w:rsidRPr="00CB0C10" w:rsidR="00230E02">
        <w:rPr>
          <w:highlight w:val="lightGray"/>
        </w:rPr>
        <w:t>Insert a</w:t>
      </w:r>
      <w:r w:rsidRPr="00CB0C10">
        <w:rPr>
          <w:highlight w:val="lightGray"/>
        </w:rPr>
        <w:t xml:space="preserve"> list of the total number of each of the foll</w:t>
      </w:r>
      <w:r w:rsidRPr="00CB0C10" w:rsidR="00500D1E">
        <w:rPr>
          <w:highlight w:val="lightGray"/>
        </w:rPr>
        <w:t xml:space="preserve">owing exercise participants, as </w:t>
      </w:r>
      <w:r w:rsidRPr="00CB0C10">
        <w:rPr>
          <w:highlight w:val="lightGray"/>
        </w:rPr>
        <w:t xml:space="preserve">applicable: </w:t>
      </w:r>
    </w:p>
    <w:p w:rsidR="00C26EB3" w:rsidP="00C74B53" w:rsidRDefault="00C26EB3" w14:paraId="1C976164" w14:textId="77777777">
      <w:pPr>
        <w:ind w:left="720"/>
        <w:rPr>
          <w:highlight w:val="lightGray"/>
        </w:rPr>
      </w:pPr>
    </w:p>
    <w:p w:rsidR="00C26EB3" w:rsidP="00975189" w:rsidRDefault="00965BCB" w14:paraId="767FEF6C" w14:textId="77777777">
      <w:pPr>
        <w:numPr>
          <w:ilvl w:val="0"/>
          <w:numId w:val="12"/>
        </w:numPr>
        <w:tabs>
          <w:tab w:val="clear" w:pos="1800"/>
          <w:tab w:val="num" w:pos="1080"/>
        </w:tabs>
        <w:spacing w:before="60"/>
        <w:ind w:left="1080"/>
        <w:rPr>
          <w:highlight w:val="lightGray"/>
        </w:rPr>
      </w:pPr>
      <w:r>
        <w:rPr>
          <w:highlight w:val="lightGray"/>
        </w:rPr>
        <w:t>P</w:t>
      </w:r>
      <w:r w:rsidR="00C26EB3">
        <w:rPr>
          <w:highlight w:val="lightGray"/>
        </w:rPr>
        <w:t>layers</w:t>
      </w:r>
      <w:r w:rsidRPr="00CB0C10" w:rsidR="006F415D">
        <w:rPr>
          <w:highlight w:val="lightGray"/>
        </w:rPr>
        <w:t xml:space="preserve"> </w:t>
      </w:r>
    </w:p>
    <w:p w:rsidR="00C26EB3" w:rsidP="00975189" w:rsidRDefault="00965BCB" w14:paraId="251107FC" w14:textId="77777777">
      <w:pPr>
        <w:numPr>
          <w:ilvl w:val="0"/>
          <w:numId w:val="12"/>
        </w:numPr>
        <w:tabs>
          <w:tab w:val="clear" w:pos="1800"/>
          <w:tab w:val="num" w:pos="1080"/>
        </w:tabs>
        <w:spacing w:before="60"/>
        <w:ind w:left="1080"/>
        <w:rPr>
          <w:highlight w:val="lightGray"/>
        </w:rPr>
      </w:pPr>
      <w:r>
        <w:rPr>
          <w:highlight w:val="lightGray"/>
        </w:rPr>
        <w:t>C</w:t>
      </w:r>
      <w:r w:rsidR="00C26EB3">
        <w:rPr>
          <w:highlight w:val="lightGray"/>
        </w:rPr>
        <w:t>ontrollers</w:t>
      </w:r>
      <w:r w:rsidRPr="00CB0C10" w:rsidR="006F415D">
        <w:rPr>
          <w:highlight w:val="lightGray"/>
        </w:rPr>
        <w:t xml:space="preserve"> </w:t>
      </w:r>
    </w:p>
    <w:p w:rsidR="00C26EB3" w:rsidP="00975189" w:rsidRDefault="00965BCB" w14:paraId="196C0ADE" w14:textId="77777777">
      <w:pPr>
        <w:numPr>
          <w:ilvl w:val="0"/>
          <w:numId w:val="12"/>
        </w:numPr>
        <w:tabs>
          <w:tab w:val="clear" w:pos="1800"/>
          <w:tab w:val="num" w:pos="1080"/>
        </w:tabs>
        <w:spacing w:before="60"/>
        <w:ind w:left="1080"/>
        <w:rPr>
          <w:highlight w:val="lightGray"/>
        </w:rPr>
      </w:pPr>
      <w:r>
        <w:rPr>
          <w:highlight w:val="lightGray"/>
        </w:rPr>
        <w:t>E</w:t>
      </w:r>
      <w:r w:rsidRPr="00CB0C10" w:rsidR="006F415D">
        <w:rPr>
          <w:highlight w:val="lightGray"/>
        </w:rPr>
        <w:t>valuators</w:t>
      </w:r>
    </w:p>
    <w:p w:rsidR="00C26EB3" w:rsidP="00975189" w:rsidRDefault="00965BCB" w14:paraId="60E9A297" w14:textId="77777777">
      <w:pPr>
        <w:numPr>
          <w:ilvl w:val="0"/>
          <w:numId w:val="12"/>
        </w:numPr>
        <w:tabs>
          <w:tab w:val="clear" w:pos="1800"/>
          <w:tab w:val="num" w:pos="1080"/>
        </w:tabs>
        <w:spacing w:before="60"/>
        <w:ind w:left="1080"/>
        <w:rPr>
          <w:highlight w:val="lightGray"/>
        </w:rPr>
      </w:pPr>
      <w:r>
        <w:rPr>
          <w:highlight w:val="lightGray"/>
        </w:rPr>
        <w:t>F</w:t>
      </w:r>
      <w:r w:rsidRPr="00CB0C10" w:rsidR="006F415D">
        <w:rPr>
          <w:highlight w:val="lightGray"/>
        </w:rPr>
        <w:t>acilitators</w:t>
      </w:r>
    </w:p>
    <w:p w:rsidR="00C26EB3" w:rsidP="00975189" w:rsidRDefault="00965BCB" w14:paraId="7E0F60AE" w14:textId="77777777">
      <w:pPr>
        <w:numPr>
          <w:ilvl w:val="0"/>
          <w:numId w:val="12"/>
        </w:numPr>
        <w:tabs>
          <w:tab w:val="clear" w:pos="1800"/>
          <w:tab w:val="num" w:pos="1080"/>
        </w:tabs>
        <w:spacing w:before="60"/>
        <w:ind w:left="1080"/>
        <w:rPr>
          <w:highlight w:val="lightGray"/>
        </w:rPr>
      </w:pPr>
      <w:r>
        <w:rPr>
          <w:highlight w:val="lightGray"/>
        </w:rPr>
        <w:t>O</w:t>
      </w:r>
      <w:r w:rsidR="00C26EB3">
        <w:rPr>
          <w:highlight w:val="lightGray"/>
        </w:rPr>
        <w:t>bservers</w:t>
      </w:r>
    </w:p>
    <w:p w:rsidRPr="00C26EB3" w:rsidR="008B4BD2" w:rsidP="00975189" w:rsidRDefault="00965BCB" w14:paraId="2EFCEDA5" w14:textId="77777777">
      <w:pPr>
        <w:numPr>
          <w:ilvl w:val="0"/>
          <w:numId w:val="12"/>
        </w:numPr>
        <w:tabs>
          <w:tab w:val="clear" w:pos="1800"/>
          <w:tab w:val="num" w:pos="1080"/>
        </w:tabs>
        <w:spacing w:before="60"/>
        <w:ind w:left="1080"/>
        <w:rPr>
          <w:highlight w:val="lightGray"/>
        </w:rPr>
      </w:pPr>
      <w:r>
        <w:rPr>
          <w:highlight w:val="lightGray"/>
        </w:rPr>
        <w:t>Victim Role P</w:t>
      </w:r>
      <w:r w:rsidRPr="00CB0C10" w:rsidR="00C26EB3">
        <w:rPr>
          <w:highlight w:val="lightGray"/>
        </w:rPr>
        <w:t>layers</w:t>
      </w:r>
      <w:r w:rsidR="00C26EB3">
        <w:rPr>
          <w:highlight w:val="lightGray"/>
        </w:rPr>
        <w:t>]</w:t>
      </w:r>
      <w:r w:rsidRPr="00CB0C10" w:rsidR="00C26EB3">
        <w:rPr>
          <w:highlight w:val="lightGray"/>
        </w:rPr>
        <w:t xml:space="preserve"> </w:t>
      </w:r>
    </w:p>
    <w:p w:rsidR="00993BC4" w:rsidP="00D939A0" w:rsidRDefault="00993BC4" w14:paraId="3835A54A" w14:textId="77777777"/>
    <w:p w:rsidR="00D939A0" w:rsidP="00D939A0" w:rsidRDefault="00D939A0" w14:paraId="7D12D342" w14:textId="77777777">
      <w:pPr>
        <w:pBdr>
          <w:top w:val="single" w:color="003366" w:sz="4" w:space="1"/>
          <w:left w:val="single" w:color="003366" w:sz="4" w:space="4"/>
          <w:bottom w:val="single" w:color="003366" w:sz="4" w:space="1"/>
          <w:right w:val="single" w:color="003366" w:sz="4" w:space="4"/>
        </w:pBdr>
        <w:shd w:val="clear" w:color="auto" w:fill="003366"/>
        <w:sectPr w:rsidR="00D939A0" w:rsidSect="00C26EB3">
          <w:footerReference w:type="default" r:id="rId16"/>
          <w:pgSz w:w="12240" w:h="15840" w:orient="portrait" w:code="1"/>
          <w:pgMar w:top="1714" w:right="1440" w:bottom="1440" w:left="1440" w:header="720" w:footer="720" w:gutter="0"/>
          <w:cols w:space="720"/>
          <w:docGrid w:linePitch="360"/>
        </w:sectPr>
      </w:pPr>
    </w:p>
    <w:p w:rsidRPr="00C57DA1" w:rsidR="00E238CE" w:rsidP="00E238CE" w:rsidRDefault="00E238CE" w14:paraId="563F80D6" w14:textId="77777777">
      <w:pPr>
        <w:pStyle w:val="SectionHeading1"/>
      </w:pPr>
      <w:r>
        <w:t>Section 2: Exercise Design Summary</w:t>
      </w:r>
    </w:p>
    <w:p w:rsidRPr="00837391" w:rsidR="00D02C9B" w:rsidP="004F396E" w:rsidRDefault="00357E8E" w14:paraId="5D3E874E" w14:textId="77777777">
      <w:r w:rsidRPr="00551F0B">
        <w:rPr>
          <w:highlight w:val="lightGray"/>
        </w:rPr>
        <w:t>[The Exercise Design Summary is intended to provide a summary of the exercise design process</w:t>
      </w:r>
      <w:r w:rsidRPr="00551F0B" w:rsidR="005E6A63">
        <w:rPr>
          <w:highlight w:val="lightGray"/>
        </w:rPr>
        <w:t>.</w:t>
      </w:r>
      <w:r w:rsidRPr="00551F0B">
        <w:rPr>
          <w:highlight w:val="lightGray"/>
        </w:rPr>
        <w:t>]</w:t>
      </w:r>
    </w:p>
    <w:p w:rsidRPr="0037725B" w:rsidR="0089204E" w:rsidP="00034B4C" w:rsidRDefault="00D02C9B" w14:paraId="42D994F3" w14:textId="77777777">
      <w:pPr>
        <w:pStyle w:val="SectionHeading2"/>
      </w:pPr>
      <w:r w:rsidRPr="0037725B">
        <w:t xml:space="preserve">Exercise Purpose </w:t>
      </w:r>
      <w:r w:rsidRPr="0037725B" w:rsidR="005942CB">
        <w:t>and Design</w:t>
      </w:r>
    </w:p>
    <w:p w:rsidRPr="0037725B" w:rsidR="0089204E" w:rsidP="004F396E" w:rsidRDefault="0089204E" w14:paraId="30341169" w14:textId="77777777">
      <w:r w:rsidRPr="00551F0B">
        <w:rPr>
          <w:highlight w:val="lightGray"/>
        </w:rPr>
        <w:t>[Th</w:t>
      </w:r>
      <w:r w:rsidRPr="00551F0B" w:rsidR="005942CB">
        <w:rPr>
          <w:highlight w:val="lightGray"/>
        </w:rPr>
        <w:t xml:space="preserve">is section </w:t>
      </w:r>
      <w:r w:rsidRPr="00551F0B">
        <w:rPr>
          <w:highlight w:val="lightGray"/>
        </w:rPr>
        <w:t>should be a brief (one-to-two paragraph) summation of why the exercise was conducted and what the exercise participants hoped to learn.</w:t>
      </w:r>
      <w:r w:rsidRPr="00551F0B" w:rsidR="005942CB">
        <w:rPr>
          <w:highlight w:val="lightGray"/>
        </w:rPr>
        <w:t xml:space="preserve">  It should also include a brief history of how the exercise was organized, designed, funded, etc.</w:t>
      </w:r>
      <w:r w:rsidRPr="00551F0B">
        <w:rPr>
          <w:highlight w:val="lightGray"/>
        </w:rPr>
        <w:t>]</w:t>
      </w:r>
      <w:r w:rsidRPr="004F396E">
        <w:rPr>
          <w:highlight w:val="yellow"/>
        </w:rPr>
        <w:t xml:space="preserve"> </w:t>
      </w:r>
    </w:p>
    <w:p w:rsidRPr="0037725B" w:rsidR="00D02C9B" w:rsidP="00034B4C" w:rsidRDefault="00603816" w14:paraId="588CA888" w14:textId="77777777">
      <w:pPr>
        <w:pStyle w:val="SectionHeading2"/>
      </w:pPr>
      <w:r w:rsidRPr="0037725B">
        <w:t>Exercise Objectives, Capabilities, and Activities</w:t>
      </w:r>
    </w:p>
    <w:p w:rsidR="00513B4E" w:rsidP="00603816" w:rsidRDefault="00513B4E" w14:paraId="272A5CDF" w14:textId="77777777">
      <w:r w:rsidRPr="00551F0B">
        <w:rPr>
          <w:highlight w:val="lightGray"/>
        </w:rPr>
        <w:t xml:space="preserve">[The purpose of this section is to </w:t>
      </w:r>
      <w:r w:rsidRPr="00551F0B" w:rsidR="00603816">
        <w:rPr>
          <w:highlight w:val="lightGray"/>
        </w:rPr>
        <w:t>list</w:t>
      </w:r>
      <w:r w:rsidRPr="00551F0B">
        <w:rPr>
          <w:highlight w:val="lightGray"/>
        </w:rPr>
        <w:t xml:space="preserve"> exercise objectives </w:t>
      </w:r>
      <w:r w:rsidRPr="00551F0B" w:rsidR="00603816">
        <w:rPr>
          <w:highlight w:val="lightGray"/>
        </w:rPr>
        <w:t xml:space="preserve">and align them </w:t>
      </w:r>
      <w:r w:rsidRPr="00551F0B">
        <w:rPr>
          <w:highlight w:val="lightGray"/>
        </w:rPr>
        <w:t>with associated capabilities from the Target Capabilities List (TCL</w:t>
      </w:r>
      <w:r w:rsidRPr="00551F0B" w:rsidR="00DE5EC9">
        <w:rPr>
          <w:highlight w:val="lightGray"/>
        </w:rPr>
        <w:t xml:space="preserve">).   For each TCL capability, there is an Exercise Evaluation Guide (EEG) which lists specific activities which must be performed to demonstrate a capability.  </w:t>
      </w:r>
      <w:r w:rsidRPr="00551F0B" w:rsidR="00603816">
        <w:rPr>
          <w:highlight w:val="lightGray"/>
        </w:rPr>
        <w:t>In addition to TCL capabilities, t</w:t>
      </w:r>
      <w:r w:rsidRPr="00551F0B" w:rsidR="00DE5EC9">
        <w:rPr>
          <w:highlight w:val="lightGray"/>
        </w:rPr>
        <w:t xml:space="preserve">he EEG activities relevant to each objective should </w:t>
      </w:r>
      <w:r w:rsidRPr="00551F0B" w:rsidR="00603816">
        <w:rPr>
          <w:highlight w:val="lightGray"/>
        </w:rPr>
        <w:t xml:space="preserve">also </w:t>
      </w:r>
      <w:r w:rsidRPr="00551F0B" w:rsidR="00DE5EC9">
        <w:rPr>
          <w:highlight w:val="lightGray"/>
        </w:rPr>
        <w:t>be included in this section.</w:t>
      </w:r>
      <w:r w:rsidRPr="00551F0B">
        <w:rPr>
          <w:highlight w:val="lightGray"/>
        </w:rPr>
        <w:t xml:space="preserve"> Begin this section with the following text.]</w:t>
      </w:r>
    </w:p>
    <w:p w:rsidR="00513B4E" w:rsidP="004F396E" w:rsidRDefault="00513B4E" w14:paraId="1F39AD55" w14:textId="77777777"/>
    <w:p w:rsidR="00E97A62" w:rsidP="00C26EB3" w:rsidRDefault="000E1EF9" w14:paraId="02BB52F3" w14:textId="77777777">
      <w:r w:rsidR="0C644DB6">
        <w:rPr/>
        <w:t>Capabilities-based planning allows for exercise planning teams to develop exercise objectives and observe exercise outcomes through a framework of specific action items that were derived from the Target Capabilities List (TCL).</w:t>
      </w:r>
      <w:r w:rsidR="0C644DB6">
        <w:rPr/>
        <w:t xml:space="preserve"> </w:t>
      </w:r>
      <w:del w:author="Guest User" w:date="2025-06-30T23:06:40.978Z" w:id="1716585459">
        <w:r w:rsidDel="0C644DB6">
          <w:delText xml:space="preserve"> </w:delText>
        </w:r>
      </w:del>
      <w:r w:rsidR="0C644DB6">
        <w:rPr/>
        <w:t xml:space="preserve">The capabilities listed below form the foundation for the organization of all </w:t>
      </w:r>
      <w:r w:rsidR="0C644DB6">
        <w:rPr/>
        <w:t>objectives</w:t>
      </w:r>
      <w:r w:rsidR="0C644DB6">
        <w:rPr/>
        <w:t xml:space="preserve"> and observations in this exercise</w:t>
      </w:r>
      <w:r w:rsidR="0C644DB6">
        <w:rPr/>
        <w:t xml:space="preserve">. </w:t>
      </w:r>
      <w:del w:author="Guest User" w:date="2025-06-30T23:06:46.906Z" w:id="1282654598">
        <w:r w:rsidDel="0C644DB6">
          <w:delText xml:space="preserve"> </w:delText>
        </w:r>
      </w:del>
      <w:r w:rsidR="0C644DB6">
        <w:rPr/>
        <w:t xml:space="preserve">Additionally, each capability is linked to several corresponding activities and tasks to provide </w:t>
      </w:r>
      <w:r w:rsidR="0C644DB6">
        <w:rPr/>
        <w:t>additional</w:t>
      </w:r>
      <w:r w:rsidR="0C644DB6">
        <w:rPr/>
        <w:t xml:space="preserve"> detail</w:t>
      </w:r>
      <w:r w:rsidR="0C644DB6">
        <w:rPr/>
        <w:t xml:space="preserve">.  </w:t>
      </w:r>
    </w:p>
    <w:p w:rsidR="00E97A62" w:rsidP="004F396E" w:rsidRDefault="00E97A62" w14:paraId="6769E92D" w14:textId="77777777"/>
    <w:p w:rsidR="00F86E80" w:rsidP="004F396E" w:rsidRDefault="007A7EC9" w14:paraId="65234654" w14:textId="77777777">
      <w:r>
        <w:t>B</w:t>
      </w:r>
      <w:r w:rsidR="009876BC">
        <w:t xml:space="preserve">ased </w:t>
      </w:r>
      <w:r w:rsidR="00E861C4">
        <w:t>up</w:t>
      </w:r>
      <w:r w:rsidR="009876BC">
        <w:t>on</w:t>
      </w:r>
      <w:r w:rsidR="00E861C4">
        <w:t xml:space="preserve"> the</w:t>
      </w:r>
      <w:r w:rsidR="009876BC">
        <w:t xml:space="preserve"> identified </w:t>
      </w:r>
      <w:r>
        <w:t xml:space="preserve">exercise </w:t>
      </w:r>
      <w:r w:rsidR="009876BC">
        <w:t>objectives</w:t>
      </w:r>
      <w:r w:rsidR="00E861C4">
        <w:t xml:space="preserve"> </w:t>
      </w:r>
      <w:r w:rsidR="003E006D">
        <w:t>below</w:t>
      </w:r>
      <w:r w:rsidR="009876BC">
        <w:t xml:space="preserve">, the exercise planning team has decided to </w:t>
      </w:r>
      <w:r w:rsidR="006C0A77">
        <w:t>demonstrate</w:t>
      </w:r>
      <w:r w:rsidR="009876BC">
        <w:t xml:space="preserve"> the following capabilities</w:t>
      </w:r>
      <w:r w:rsidR="006C0A77">
        <w:t xml:space="preserve"> during th</w:t>
      </w:r>
      <w:r w:rsidR="00E861C4">
        <w:t>is</w:t>
      </w:r>
      <w:r w:rsidR="00304975">
        <w:t xml:space="preserve"> exercise:</w:t>
      </w:r>
    </w:p>
    <w:p w:rsidR="00DE5EC9" w:rsidP="004F396E" w:rsidRDefault="00DE5EC9" w14:paraId="154DF356" w14:textId="77777777"/>
    <w:p w:rsidR="00DE5EC9" w:rsidP="00975189" w:rsidRDefault="001A6B04" w14:paraId="6A7CF684" w14:textId="77777777">
      <w:pPr>
        <w:numPr>
          <w:ilvl w:val="0"/>
          <w:numId w:val="13"/>
        </w:numPr>
        <w:tabs>
          <w:tab w:val="clear" w:pos="1800"/>
          <w:tab w:val="num" w:pos="1080"/>
        </w:tabs>
        <w:spacing w:before="60" w:after="60"/>
        <w:ind w:left="1080"/>
      </w:pPr>
      <w:r>
        <w:rPr>
          <w:rFonts w:ascii="Arial" w:hAnsi="Arial" w:cs="Arial"/>
          <w:b/>
          <w:bCs/>
          <w:color w:val="000080"/>
        </w:rPr>
        <w:t>Objective</w:t>
      </w:r>
      <w:r w:rsidRPr="007A67EC" w:rsidR="00DE5EC9">
        <w:rPr>
          <w:rFonts w:ascii="Arial" w:hAnsi="Arial" w:cs="Arial"/>
          <w:b/>
          <w:bCs/>
          <w:color w:val="000080"/>
        </w:rPr>
        <w:t xml:space="preserve"> 1</w:t>
      </w:r>
      <w:r w:rsidRPr="007A67EC" w:rsidR="00DE5EC9">
        <w:rPr>
          <w:rFonts w:ascii="Arial" w:hAnsi="Arial" w:cs="Arial"/>
          <w:b/>
          <w:bCs/>
        </w:rPr>
        <w:t>:</w:t>
      </w:r>
      <w:r w:rsidR="00DE5EC9">
        <w:rPr>
          <w:b/>
          <w:bCs/>
        </w:rPr>
        <w:t xml:space="preserve">  </w:t>
      </w:r>
      <w:r w:rsidRPr="00F53EB7" w:rsidR="00DE5EC9">
        <w:rPr>
          <w:highlight w:val="lightGray"/>
        </w:rPr>
        <w:t>[</w:t>
      </w:r>
      <w:r>
        <w:rPr>
          <w:highlight w:val="lightGray"/>
        </w:rPr>
        <w:t>Insert a one</w:t>
      </w:r>
      <w:r w:rsidRPr="00F53EB7" w:rsidR="00DE5EC9">
        <w:rPr>
          <w:highlight w:val="lightGray"/>
        </w:rPr>
        <w:t xml:space="preserve"> sentence description of each objective]</w:t>
      </w:r>
      <w:r w:rsidRPr="00DE5EC9" w:rsidR="00DE5EC9">
        <w:t>.</w:t>
      </w:r>
    </w:p>
    <w:p w:rsidRPr="002C6768" w:rsidR="00DE5EC9" w:rsidP="00DE5EC9" w:rsidRDefault="00DE5EC9" w14:paraId="570A22B5" w14:textId="77777777">
      <w:pPr>
        <w:numPr>
          <w:ilvl w:val="2"/>
          <w:numId w:val="8"/>
        </w:numPr>
        <w:spacing w:before="60" w:after="60"/>
        <w:rPr>
          <w:color w:val="auto"/>
        </w:rPr>
      </w:pPr>
      <w:r w:rsidRPr="00F53EB7">
        <w:rPr>
          <w:color w:val="auto"/>
          <w:highlight w:val="lightGray"/>
        </w:rPr>
        <w:t>[</w:t>
      </w:r>
      <w:r w:rsidRPr="00F53EB7">
        <w:rPr>
          <w:b/>
          <w:bCs/>
          <w:color w:val="auto"/>
          <w:highlight w:val="lightGray"/>
        </w:rPr>
        <w:t>Capability Title</w:t>
      </w:r>
      <w:r w:rsidRPr="00F53EB7">
        <w:rPr>
          <w:color w:val="auto"/>
          <w:highlight w:val="lightGray"/>
        </w:rPr>
        <w:t>]</w:t>
      </w:r>
      <w:r w:rsidRPr="002C6768">
        <w:rPr>
          <w:color w:val="auto"/>
        </w:rPr>
        <w:t xml:space="preserve">: </w:t>
      </w:r>
      <w:r w:rsidRPr="00F53EB7">
        <w:rPr>
          <w:color w:val="auto"/>
          <w:highlight w:val="lightGray"/>
        </w:rPr>
        <w:t>[Activity 1]</w:t>
      </w:r>
      <w:r w:rsidRPr="002C6768">
        <w:rPr>
          <w:color w:val="auto"/>
        </w:rPr>
        <w:t xml:space="preserve">; </w:t>
      </w:r>
      <w:r w:rsidRPr="00F53EB7">
        <w:rPr>
          <w:color w:val="auto"/>
          <w:highlight w:val="lightGray"/>
        </w:rPr>
        <w:t>[Activity 2]</w:t>
      </w:r>
      <w:r w:rsidRPr="002C6768">
        <w:rPr>
          <w:color w:val="auto"/>
        </w:rPr>
        <w:t xml:space="preserve">; and </w:t>
      </w:r>
      <w:r w:rsidRPr="00F53EB7">
        <w:rPr>
          <w:color w:val="auto"/>
          <w:highlight w:val="lightGray"/>
        </w:rPr>
        <w:t>[Activity 3]</w:t>
      </w:r>
      <w:r w:rsidRPr="002C6768">
        <w:rPr>
          <w:color w:val="auto"/>
        </w:rPr>
        <w:t>.</w:t>
      </w:r>
    </w:p>
    <w:p w:rsidR="00DE5EC9" w:rsidP="00DE5EC9" w:rsidRDefault="00DE5EC9" w14:paraId="3AE26427" w14:textId="77777777">
      <w:pPr>
        <w:numPr>
          <w:ilvl w:val="2"/>
          <w:numId w:val="8"/>
        </w:numPr>
        <w:spacing w:before="60" w:after="60"/>
      </w:pPr>
      <w:r w:rsidRPr="00F53EB7">
        <w:rPr>
          <w:color w:val="auto"/>
          <w:highlight w:val="lightGray"/>
        </w:rPr>
        <w:t>[</w:t>
      </w:r>
      <w:r w:rsidRPr="00F53EB7">
        <w:rPr>
          <w:b/>
          <w:bCs/>
          <w:color w:val="auto"/>
          <w:highlight w:val="lightGray"/>
        </w:rPr>
        <w:t>Capability Title</w:t>
      </w:r>
      <w:r w:rsidRPr="00F53EB7">
        <w:rPr>
          <w:highlight w:val="lightGray"/>
        </w:rPr>
        <w:t>]</w:t>
      </w:r>
      <w:r>
        <w:t xml:space="preserve">: </w:t>
      </w:r>
      <w:r w:rsidRPr="00F53EB7">
        <w:rPr>
          <w:color w:val="auto"/>
          <w:highlight w:val="lightGray"/>
        </w:rPr>
        <w:t>[Activity 1]</w:t>
      </w:r>
      <w:r>
        <w:t xml:space="preserve">; </w:t>
      </w:r>
      <w:r w:rsidRPr="00F53EB7">
        <w:rPr>
          <w:highlight w:val="lightGray"/>
        </w:rPr>
        <w:t>[Activity 2]</w:t>
      </w:r>
      <w:r>
        <w:t xml:space="preserve">; and </w:t>
      </w:r>
      <w:r w:rsidRPr="00F53EB7">
        <w:rPr>
          <w:highlight w:val="lightGray"/>
        </w:rPr>
        <w:t>[Activity 3]</w:t>
      </w:r>
      <w:r>
        <w:t>.</w:t>
      </w:r>
    </w:p>
    <w:p w:rsidRPr="0037725B" w:rsidR="00D02C9B" w:rsidP="00FD35D6" w:rsidRDefault="00D02C9B" w14:paraId="1A290350" w14:textId="77777777">
      <w:pPr>
        <w:pStyle w:val="SectionHeading2"/>
      </w:pPr>
      <w:r w:rsidRPr="0037725B">
        <w:t xml:space="preserve">Scenario </w:t>
      </w:r>
      <w:r w:rsidRPr="00FD35D6">
        <w:t>Summary</w:t>
      </w:r>
    </w:p>
    <w:p w:rsidRPr="004F396E" w:rsidR="000C617D" w:rsidP="004F396E" w:rsidRDefault="000C617D" w14:paraId="3270D10E" w14:textId="77777777">
      <w:r w:rsidRPr="00BD07E6">
        <w:rPr>
          <w:highlight w:val="lightGray"/>
        </w:rPr>
        <w:t>[</w:t>
      </w:r>
      <w:r w:rsidRPr="00BD07E6" w:rsidR="00F86E80">
        <w:rPr>
          <w:highlight w:val="lightGray"/>
        </w:rPr>
        <w:t>For an operations-based exercise, this section should summarize the scenario or situation initially presented to players, subsequent key events introduced into play, and the time in which these events occurred.</w:t>
      </w:r>
      <w:r w:rsidRPr="00BD07E6">
        <w:rPr>
          <w:highlight w:val="lightGray"/>
        </w:rPr>
        <w:t xml:space="preserve">  For a discussion-based exercise, this section should outline the scenario used and/or modules presented to participants.]</w:t>
      </w:r>
    </w:p>
    <w:p w:rsidR="00D939A0" w:rsidP="00C26EB3" w:rsidRDefault="00D939A0" w14:paraId="2D10DA62" w14:textId="77777777">
      <w:pPr>
        <w:rPr>
          <w:rFonts w:ascii="Arial" w:hAnsi="Arial"/>
          <w:b/>
          <w:smallCaps/>
          <w:color w:val="FFFFFF"/>
          <w:sz w:val="40"/>
        </w:rPr>
        <w:sectPr w:rsidR="00D939A0" w:rsidSect="00C26EB3">
          <w:footerReference w:type="default" r:id="rId17"/>
          <w:pgSz w:w="12240" w:h="15840" w:orient="portrait" w:code="1"/>
          <w:pgMar w:top="1714" w:right="1440" w:bottom="1440" w:left="1440" w:header="720" w:footer="720" w:gutter="0"/>
          <w:cols w:space="720"/>
          <w:docGrid w:linePitch="360"/>
        </w:sectPr>
      </w:pPr>
    </w:p>
    <w:p w:rsidRPr="00C57DA1" w:rsidR="00BD07E6" w:rsidP="00BD07E6" w:rsidRDefault="00BD07E6" w14:paraId="7A96A256" w14:textId="77777777">
      <w:pPr>
        <w:pStyle w:val="SectionHeading1"/>
      </w:pPr>
      <w:r>
        <w:t>Section 3: Analysis of Capabilities</w:t>
      </w:r>
    </w:p>
    <w:p w:rsidR="00912218" w:rsidP="00935334" w:rsidRDefault="00F05CD5" w14:paraId="7FDEBB0B" w14:textId="77777777">
      <w:pPr>
        <w:rPr>
          <w:rFonts w:ascii="Times New Roman" w:hAnsi="Times New Roman"/>
        </w:rPr>
      </w:pPr>
      <w:r w:rsidRPr="0C644DB6" w:rsidR="0C644DB6">
        <w:rPr>
          <w:rFonts w:ascii="Times New Roman" w:hAnsi="Times New Roman"/>
        </w:rPr>
        <w:t xml:space="preserve">This section of the report reviews the performance of the exercised capabilities, activities, and tasks. </w:t>
      </w:r>
      <w:del w:author="Guest User" w:date="2025-06-30T23:07:05.49Z" w:id="1808642696">
        <w:r w:rsidRPr="0C644DB6" w:rsidDel="0C644DB6">
          <w:rPr>
            <w:rFonts w:ascii="Times New Roman" w:hAnsi="Times New Roman"/>
          </w:rPr>
          <w:delText xml:space="preserve"> </w:delText>
        </w:r>
      </w:del>
      <w:r w:rsidRPr="0C644DB6" w:rsidR="0C644DB6">
        <w:rPr>
          <w:rFonts w:ascii="Times New Roman" w:hAnsi="Times New Roman"/>
        </w:rPr>
        <w:t xml:space="preserve">In this section, observations are organized by capability and associated activities. </w:t>
      </w:r>
      <w:del w:author="Guest User" w:date="2025-06-30T23:07:11.055Z" w:id="581007909">
        <w:r w:rsidRPr="0C644DB6" w:rsidDel="0C644DB6">
          <w:rPr>
            <w:rFonts w:ascii="Times New Roman" w:hAnsi="Times New Roman"/>
          </w:rPr>
          <w:delText xml:space="preserve"> </w:delText>
        </w:r>
      </w:del>
      <w:r w:rsidRPr="0C644DB6" w:rsidR="0C644DB6">
        <w:rPr>
          <w:rFonts w:ascii="Times New Roman" w:hAnsi="Times New Roman"/>
        </w:rPr>
        <w:t xml:space="preserve">The capabilities linked to the exercise </w:t>
      </w:r>
      <w:r w:rsidRPr="0C644DB6" w:rsidR="0C644DB6">
        <w:rPr>
          <w:rFonts w:ascii="Times New Roman" w:hAnsi="Times New Roman"/>
        </w:rPr>
        <w:t>objectives</w:t>
      </w:r>
      <w:r w:rsidRPr="0C644DB6" w:rsidR="0C644DB6">
        <w:rPr>
          <w:rFonts w:ascii="Times New Roman" w:hAnsi="Times New Roman"/>
        </w:rPr>
        <w:t xml:space="preserve"> </w:t>
      </w:r>
      <w:r w:rsidR="0C644DB6">
        <w:rPr/>
        <w:t xml:space="preserve">of </w:t>
      </w:r>
      <w:r w:rsidRPr="0C644DB6" w:rsidR="0C644DB6">
        <w:rPr>
          <w:highlight w:val="lightGray"/>
        </w:rPr>
        <w:t>[full exercise name]</w:t>
      </w:r>
      <w:r w:rsidR="0C644DB6">
        <w:rPr/>
        <w:t xml:space="preserve"> </w:t>
      </w:r>
      <w:r w:rsidRPr="0C644DB6" w:rsidR="0C644DB6">
        <w:rPr>
          <w:rFonts w:ascii="Times New Roman" w:hAnsi="Times New Roman"/>
        </w:rPr>
        <w:t>are listed below, followed by corresponding activities</w:t>
      </w:r>
      <w:r w:rsidRPr="0C644DB6" w:rsidR="0C644DB6">
        <w:rPr>
          <w:rFonts w:ascii="Times New Roman" w:hAnsi="Times New Roman"/>
        </w:rPr>
        <w:t xml:space="preserve">. </w:t>
      </w:r>
      <w:del w:author="Guest User" w:date="2025-06-30T23:07:17.485Z" w:id="537270859">
        <w:r w:rsidRPr="0C644DB6" w:rsidDel="0C644DB6">
          <w:rPr>
            <w:rFonts w:ascii="Times New Roman" w:hAnsi="Times New Roman"/>
          </w:rPr>
          <w:delText xml:space="preserve"> </w:delText>
        </w:r>
      </w:del>
      <w:r w:rsidRPr="0C644DB6" w:rsidR="0C644DB6">
        <w:rPr>
          <w:rFonts w:ascii="Times New Roman" w:hAnsi="Times New Roman"/>
        </w:rPr>
        <w:t>Each activity is followed by related observations, which include references, analysis, and recommendations.</w:t>
      </w:r>
    </w:p>
    <w:p w:rsidR="00935334" w:rsidP="00935334" w:rsidRDefault="00935334" w14:paraId="1EBA944D" w14:textId="77777777">
      <w:pPr>
        <w:rPr>
          <w:rFonts w:ascii="Times New Roman" w:hAnsi="Times New Roman"/>
        </w:rPr>
      </w:pPr>
    </w:p>
    <w:p w:rsidR="00F05CD5" w:rsidP="00935334" w:rsidRDefault="00707C67" w14:paraId="76D818D3" w14:textId="77777777">
      <w:pPr>
        <w:rPr>
          <w:rFonts w:ascii="Times New Roman" w:hAnsi="Times New Roman"/>
        </w:rPr>
      </w:pPr>
      <w:r w:rsidRPr="00B47629">
        <w:rPr>
          <w:rFonts w:ascii="Times New Roman" w:hAnsi="Times New Roman"/>
          <w:highlight w:val="lightGray"/>
        </w:rPr>
        <w:t>[</w:t>
      </w:r>
      <w:r w:rsidRPr="00B47629" w:rsidR="00E634F7">
        <w:rPr>
          <w:rFonts w:ascii="Times New Roman" w:hAnsi="Times New Roman"/>
          <w:highlight w:val="lightGray"/>
        </w:rPr>
        <w:t>The format for Chapter 3, as described above, represents the preferred order for analysis of exercise observations.  However, observations that are cross-cutting and do not apply to one, specific activity within the capability should be listed first, directly under the capability summary.  Below the cross-cutting observations, you may then present the complete list of activities w</w:t>
      </w:r>
      <w:r w:rsidRPr="00B47629" w:rsidR="00935334">
        <w:rPr>
          <w:rFonts w:ascii="Times New Roman" w:hAnsi="Times New Roman"/>
          <w:highlight w:val="lightGray"/>
        </w:rPr>
        <w:t>hich apply to the observation.</w:t>
      </w:r>
      <w:r w:rsidRPr="00B47629" w:rsidR="003911A3">
        <w:rPr>
          <w:rFonts w:ascii="Times New Roman" w:hAnsi="Times New Roman"/>
          <w:highlight w:val="lightGray"/>
        </w:rPr>
        <w:t>]</w:t>
      </w:r>
      <w:r w:rsidRPr="004F396E" w:rsidR="00912218">
        <w:rPr>
          <w:rFonts w:ascii="Times New Roman" w:hAnsi="Times New Roman"/>
        </w:rPr>
        <w:t xml:space="preserve"> </w:t>
      </w:r>
    </w:p>
    <w:p w:rsidRPr="004F396E" w:rsidR="00DE5EC9" w:rsidP="00935334" w:rsidRDefault="00DE5EC9" w14:paraId="5B3D4219" w14:textId="77777777">
      <w:pPr>
        <w:rPr>
          <w:rFonts w:ascii="Times New Roman" w:hAnsi="Times New Roman"/>
        </w:rPr>
      </w:pPr>
    </w:p>
    <w:p w:rsidRPr="00F53EB7" w:rsidR="00B47629" w:rsidP="00034B4C" w:rsidRDefault="00B47629" w14:paraId="581DA534" w14:textId="77777777">
      <w:pPr>
        <w:pStyle w:val="SectionHeading2"/>
      </w:pPr>
      <w:r w:rsidRPr="00F53EB7">
        <w:t>Capability 1: [Capability Name]</w:t>
      </w:r>
    </w:p>
    <w:p w:rsidR="00F05CD5" w:rsidP="00F77894" w:rsidRDefault="00F05CD5" w14:paraId="045799DB" w14:textId="77777777">
      <w:pPr>
        <w:spacing w:before="80" w:after="80"/>
        <w:rPr>
          <w:rFonts w:ascii="Times New Roman" w:hAnsi="Times New Roman"/>
        </w:rPr>
      </w:pPr>
      <w:r w:rsidRPr="00F53EB7">
        <w:rPr>
          <w:rFonts w:ascii="Arial" w:hAnsi="Arial"/>
          <w:b/>
          <w:color w:val="000080"/>
        </w:rPr>
        <w:t>Capability Summary:</w:t>
      </w:r>
      <w:r w:rsidRPr="004F396E">
        <w:rPr>
          <w:rFonts w:ascii="Times New Roman" w:hAnsi="Times New Roman"/>
        </w:rPr>
        <w:t xml:space="preserve"> </w:t>
      </w:r>
      <w:r w:rsidRPr="00B47629">
        <w:rPr>
          <w:rFonts w:ascii="Times New Roman" w:hAnsi="Times New Roman"/>
          <w:highlight w:val="lightGray"/>
        </w:rPr>
        <w:t>[Include a detailed overview of the capability</w:t>
      </w:r>
      <w:r w:rsidRPr="00B47629" w:rsidR="009E6EBF">
        <w:rPr>
          <w:rFonts w:ascii="Times New Roman" w:hAnsi="Times New Roman"/>
          <w:highlight w:val="lightGray"/>
        </w:rPr>
        <w:t>, drawn from the TCL capability description,</w:t>
      </w:r>
      <w:r w:rsidRPr="00B47629">
        <w:rPr>
          <w:rFonts w:ascii="Times New Roman" w:hAnsi="Times New Roman"/>
          <w:highlight w:val="lightGray"/>
        </w:rPr>
        <w:t xml:space="preserve"> and </w:t>
      </w:r>
      <w:r w:rsidRPr="00B47629" w:rsidR="009E6EBF">
        <w:rPr>
          <w:rFonts w:ascii="Times New Roman" w:hAnsi="Times New Roman"/>
          <w:highlight w:val="lightGray"/>
        </w:rPr>
        <w:t xml:space="preserve">a description of </w:t>
      </w:r>
      <w:r w:rsidRPr="00B47629">
        <w:rPr>
          <w:rFonts w:ascii="Times New Roman" w:hAnsi="Times New Roman"/>
          <w:highlight w:val="lightGray"/>
        </w:rPr>
        <w:t xml:space="preserve">how the capability was performed </w:t>
      </w:r>
      <w:r w:rsidRPr="00B47629" w:rsidR="00113EC0">
        <w:rPr>
          <w:rFonts w:ascii="Times New Roman" w:hAnsi="Times New Roman"/>
          <w:highlight w:val="lightGray"/>
        </w:rPr>
        <w:t xml:space="preserve">during an operations-based exercise </w:t>
      </w:r>
      <w:r w:rsidRPr="00B47629">
        <w:rPr>
          <w:rFonts w:ascii="Times New Roman" w:hAnsi="Times New Roman"/>
          <w:highlight w:val="lightGray"/>
        </w:rPr>
        <w:t xml:space="preserve">or </w:t>
      </w:r>
      <w:r w:rsidRPr="00B47629" w:rsidR="00113EC0">
        <w:rPr>
          <w:rFonts w:ascii="Times New Roman" w:hAnsi="Times New Roman"/>
          <w:highlight w:val="lightGray"/>
        </w:rPr>
        <w:t>addre</w:t>
      </w:r>
      <w:r w:rsidRPr="00B47629">
        <w:rPr>
          <w:rFonts w:ascii="Times New Roman" w:hAnsi="Times New Roman"/>
          <w:highlight w:val="lightGray"/>
        </w:rPr>
        <w:t>ssed</w:t>
      </w:r>
      <w:r w:rsidRPr="00B47629" w:rsidR="00113EC0">
        <w:rPr>
          <w:rFonts w:ascii="Times New Roman" w:hAnsi="Times New Roman"/>
          <w:highlight w:val="lightGray"/>
        </w:rPr>
        <w:t xml:space="preserve"> during a discussion-based exercise</w:t>
      </w:r>
      <w:r w:rsidRPr="00B47629">
        <w:rPr>
          <w:rFonts w:ascii="Times New Roman" w:hAnsi="Times New Roman"/>
          <w:highlight w:val="lightGray"/>
        </w:rPr>
        <w:t xml:space="preserve">. </w:t>
      </w:r>
      <w:r w:rsidRPr="00B47629" w:rsidR="000F5515">
        <w:rPr>
          <w:rFonts w:ascii="Times New Roman" w:hAnsi="Times New Roman"/>
          <w:highlight w:val="lightGray"/>
        </w:rPr>
        <w:t xml:space="preserve"> </w:t>
      </w:r>
      <w:r w:rsidRPr="00B47629">
        <w:rPr>
          <w:rFonts w:ascii="Times New Roman" w:hAnsi="Times New Roman"/>
          <w:highlight w:val="lightGray"/>
        </w:rPr>
        <w:t>The exact length of this summary will depend on the scope of the exercise.]</w:t>
      </w:r>
    </w:p>
    <w:p w:rsidRPr="004F396E" w:rsidR="00353365" w:rsidP="00F77894" w:rsidRDefault="00353365" w14:paraId="2FB6117E" w14:textId="77777777">
      <w:pPr>
        <w:rPr>
          <w:rFonts w:ascii="Times New Roman" w:hAnsi="Times New Roman"/>
        </w:rPr>
      </w:pPr>
    </w:p>
    <w:p w:rsidRPr="00763B7C" w:rsidR="00353365" w:rsidP="00935334" w:rsidRDefault="00353365" w14:paraId="76C9EBAE" w14:textId="77777777">
      <w:pPr>
        <w:rPr>
          <w:rFonts w:ascii="Times New Roman" w:hAnsi="Times New Roman"/>
        </w:rPr>
      </w:pPr>
      <w:r w:rsidRPr="00F53EB7">
        <w:rPr>
          <w:rFonts w:ascii="Arial" w:hAnsi="Arial"/>
          <w:b/>
          <w:color w:val="000080"/>
        </w:rPr>
        <w:t>Activity</w:t>
      </w:r>
      <w:r w:rsidRPr="00F53EB7" w:rsidR="00C83266">
        <w:rPr>
          <w:rFonts w:ascii="Arial" w:hAnsi="Arial"/>
          <w:b/>
          <w:color w:val="000080"/>
        </w:rPr>
        <w:t xml:space="preserve"> 1.1</w:t>
      </w:r>
      <w:r w:rsidRPr="00F53EB7">
        <w:rPr>
          <w:rFonts w:ascii="Arial" w:hAnsi="Arial"/>
          <w:b/>
          <w:color w:val="000080"/>
        </w:rPr>
        <w:t>:</w:t>
      </w:r>
      <w:r>
        <w:rPr>
          <w:rFonts w:ascii="Times New Roman" w:hAnsi="Times New Roman"/>
          <w:b/>
        </w:rPr>
        <w:t xml:space="preserve">  </w:t>
      </w:r>
      <w:r w:rsidRPr="00491FE9">
        <w:rPr>
          <w:rFonts w:ascii="Times New Roman" w:hAnsi="Times New Roman"/>
          <w:highlight w:val="lightGray"/>
        </w:rPr>
        <w:t>[</w:t>
      </w:r>
      <w:r w:rsidRPr="00491FE9" w:rsidR="00935334">
        <w:rPr>
          <w:rFonts w:ascii="Times New Roman" w:hAnsi="Times New Roman"/>
          <w:highlight w:val="lightGray"/>
        </w:rPr>
        <w:t>Using the EEGs, identify the activity to which the observation(s) below pertain.]</w:t>
      </w:r>
    </w:p>
    <w:p w:rsidRPr="004F396E" w:rsidR="00F05CD5" w:rsidP="00F05CD5" w:rsidRDefault="00F05CD5" w14:paraId="3B637B68" w14:textId="77777777">
      <w:pPr>
        <w:rPr>
          <w:rFonts w:ascii="Times New Roman" w:hAnsi="Times New Roman"/>
          <w:b/>
        </w:rPr>
      </w:pPr>
    </w:p>
    <w:p w:rsidR="0050645F" w:rsidP="0020767F" w:rsidRDefault="009E6EBF" w14:paraId="72820EBC" w14:textId="77777777">
      <w:pPr>
        <w:ind w:left="360"/>
        <w:rPr>
          <w:rFonts w:ascii="Times New Roman" w:hAnsi="Times New Roman"/>
        </w:rPr>
      </w:pPr>
      <w:r w:rsidRPr="00F53EB7">
        <w:rPr>
          <w:rFonts w:ascii="Arial" w:hAnsi="Arial"/>
          <w:b/>
          <w:color w:val="000080"/>
        </w:rPr>
        <w:t>Observation</w:t>
      </w:r>
      <w:r w:rsidR="00F53EB7">
        <w:rPr>
          <w:rFonts w:ascii="Arial" w:hAnsi="Arial"/>
          <w:b/>
          <w:color w:val="000080"/>
        </w:rPr>
        <w:t xml:space="preserve"> 1.1</w:t>
      </w:r>
      <w:r w:rsidRPr="00F53EB7" w:rsidR="00F05CD5">
        <w:rPr>
          <w:rFonts w:ascii="Arial" w:hAnsi="Arial"/>
          <w:b/>
          <w:color w:val="000080"/>
        </w:rPr>
        <w:t>:</w:t>
      </w:r>
      <w:r w:rsidRPr="004F396E" w:rsidR="00F05CD5">
        <w:rPr>
          <w:rFonts w:ascii="Times New Roman" w:hAnsi="Times New Roman"/>
        </w:rPr>
        <w:t xml:space="preserve"> </w:t>
      </w:r>
      <w:r w:rsidRPr="00491FE9" w:rsidR="00F05CD5">
        <w:rPr>
          <w:rFonts w:ascii="Times New Roman" w:hAnsi="Times New Roman"/>
          <w:highlight w:val="lightGray"/>
        </w:rPr>
        <w:t>[</w:t>
      </w:r>
      <w:r w:rsidRPr="00C26EB3" w:rsidR="007E4166">
        <w:rPr>
          <w:rFonts w:ascii="Times New Roman" w:hAnsi="Times New Roman"/>
          <w:highlight w:val="lightGray"/>
        </w:rPr>
        <w:t xml:space="preserve">Begin this section with a heading </w:t>
      </w:r>
      <w:r w:rsidRPr="00C26EB3" w:rsidR="00E84A83">
        <w:rPr>
          <w:rFonts w:ascii="Times New Roman" w:hAnsi="Times New Roman"/>
          <w:highlight w:val="lightGray"/>
        </w:rPr>
        <w:t>indicating</w:t>
      </w:r>
      <w:r w:rsidRPr="00C26EB3" w:rsidR="007E4166">
        <w:rPr>
          <w:rFonts w:ascii="Times New Roman" w:hAnsi="Times New Roman"/>
          <w:highlight w:val="lightGray"/>
        </w:rPr>
        <w:t xml:space="preserve"> </w:t>
      </w:r>
      <w:r w:rsidRPr="00C26EB3" w:rsidR="00E84A83">
        <w:rPr>
          <w:rFonts w:ascii="Times New Roman" w:hAnsi="Times New Roman"/>
          <w:highlight w:val="lightGray"/>
        </w:rPr>
        <w:t xml:space="preserve">whether </w:t>
      </w:r>
      <w:r w:rsidRPr="00C26EB3" w:rsidR="00DD3FBD">
        <w:rPr>
          <w:rFonts w:ascii="Times New Roman" w:hAnsi="Times New Roman"/>
          <w:highlight w:val="lightGray"/>
        </w:rPr>
        <w:t xml:space="preserve">the observation is a </w:t>
      </w:r>
      <w:r w:rsidRPr="00C26EB3" w:rsidR="007E4166">
        <w:rPr>
          <w:rFonts w:ascii="Times New Roman" w:hAnsi="Times New Roman"/>
          <w:highlight w:val="lightGray"/>
        </w:rPr>
        <w:t xml:space="preserve">“Strength” or an “Area for Improvement.” </w:t>
      </w:r>
      <w:r w:rsidRPr="00C26EB3" w:rsidR="00F05CD5">
        <w:rPr>
          <w:rFonts w:ascii="Times New Roman" w:hAnsi="Times New Roman"/>
          <w:highlight w:val="lightGray"/>
        </w:rPr>
        <w:t>A strength is an observed action, behavior, procedure, and/or practice that is worthy of recognition</w:t>
      </w:r>
      <w:r w:rsidRPr="00C26EB3" w:rsidR="00924BE8">
        <w:rPr>
          <w:rFonts w:ascii="Times New Roman" w:hAnsi="Times New Roman"/>
          <w:highlight w:val="lightGray"/>
        </w:rPr>
        <w:t xml:space="preserve"> and special notice</w:t>
      </w:r>
      <w:r w:rsidRPr="00C26EB3" w:rsidR="00F05CD5">
        <w:rPr>
          <w:rFonts w:ascii="Times New Roman" w:hAnsi="Times New Roman"/>
          <w:highlight w:val="lightGray"/>
        </w:rPr>
        <w:t xml:space="preserve">. Areas for improvement are those areas in which the evaluator observed that a necessary </w:t>
      </w:r>
      <w:r w:rsidRPr="00C26EB3" w:rsidR="00D34EBD">
        <w:rPr>
          <w:rFonts w:ascii="Times New Roman" w:hAnsi="Times New Roman"/>
          <w:highlight w:val="lightGray"/>
        </w:rPr>
        <w:t>task</w:t>
      </w:r>
      <w:r w:rsidRPr="00C26EB3" w:rsidR="00F05CD5">
        <w:rPr>
          <w:rFonts w:ascii="Times New Roman" w:hAnsi="Times New Roman"/>
          <w:highlight w:val="lightGray"/>
        </w:rPr>
        <w:t xml:space="preserve"> was not performed or that a</w:t>
      </w:r>
      <w:r w:rsidRPr="00C26EB3" w:rsidR="00D34EBD">
        <w:rPr>
          <w:rFonts w:ascii="Times New Roman" w:hAnsi="Times New Roman"/>
          <w:highlight w:val="lightGray"/>
        </w:rPr>
        <w:t xml:space="preserve"> task</w:t>
      </w:r>
      <w:r w:rsidRPr="00C26EB3" w:rsidR="00F05CD5">
        <w:rPr>
          <w:rFonts w:ascii="Times New Roman" w:hAnsi="Times New Roman"/>
          <w:highlight w:val="lightGray"/>
        </w:rPr>
        <w:t xml:space="preserve"> was performed with notable problems.</w:t>
      </w:r>
      <w:r w:rsidRPr="00C26EB3" w:rsidR="007E4166">
        <w:rPr>
          <w:rFonts w:ascii="Times New Roman" w:hAnsi="Times New Roman"/>
          <w:highlight w:val="lightGray"/>
        </w:rPr>
        <w:t xml:space="preserve"> </w:t>
      </w:r>
      <w:r w:rsidRPr="00C26EB3" w:rsidR="00D951D3">
        <w:rPr>
          <w:rFonts w:ascii="Times New Roman" w:hAnsi="Times New Roman"/>
          <w:highlight w:val="lightGray"/>
        </w:rPr>
        <w:t>Following this heading, i</w:t>
      </w:r>
      <w:r w:rsidRPr="00C26EB3" w:rsidR="007E4166">
        <w:rPr>
          <w:rFonts w:ascii="Times New Roman" w:hAnsi="Times New Roman"/>
          <w:highlight w:val="lightGray"/>
        </w:rPr>
        <w:t>nsert a short, complete sentence that describes the general observation.</w:t>
      </w:r>
      <w:r w:rsidRPr="00C26EB3" w:rsidR="00F05CD5">
        <w:rPr>
          <w:rFonts w:ascii="Times New Roman" w:hAnsi="Times New Roman"/>
          <w:highlight w:val="lightGray"/>
        </w:rPr>
        <w:t>]</w:t>
      </w:r>
    </w:p>
    <w:p w:rsidRPr="004F396E" w:rsidR="00F05CD5" w:rsidP="00F05CD5" w:rsidRDefault="00F05CD5" w14:paraId="027C26DB" w14:textId="77777777">
      <w:pPr>
        <w:rPr>
          <w:rFonts w:ascii="Times New Roman" w:hAnsi="Times New Roman"/>
          <w:b/>
        </w:rPr>
      </w:pPr>
    </w:p>
    <w:p w:rsidRPr="004F396E" w:rsidR="00F05CD5" w:rsidP="00935334" w:rsidRDefault="009E6EBF" w14:paraId="6FEB4A0A" w14:textId="77777777">
      <w:pPr>
        <w:ind w:left="720"/>
        <w:rPr>
          <w:rFonts w:ascii="Times New Roman" w:hAnsi="Times New Roman"/>
        </w:rPr>
      </w:pPr>
      <w:r w:rsidRPr="00F53EB7">
        <w:rPr>
          <w:rFonts w:ascii="Arial" w:hAnsi="Arial"/>
          <w:b/>
          <w:color w:val="000080"/>
        </w:rPr>
        <w:t>References</w:t>
      </w:r>
      <w:r w:rsidRPr="00F53EB7" w:rsidR="00487147">
        <w:rPr>
          <w:rFonts w:ascii="Arial" w:hAnsi="Arial"/>
          <w:b/>
          <w:color w:val="000080"/>
        </w:rPr>
        <w:t>:</w:t>
      </w:r>
      <w:r w:rsidRPr="004F396E" w:rsidR="00F05CD5">
        <w:rPr>
          <w:rFonts w:ascii="Times New Roman" w:hAnsi="Times New Roman"/>
          <w:b/>
        </w:rPr>
        <w:t xml:space="preserve"> </w:t>
      </w:r>
      <w:r w:rsidRPr="00491FE9" w:rsidR="00F05CD5">
        <w:rPr>
          <w:rFonts w:ascii="Times New Roman" w:hAnsi="Times New Roman"/>
          <w:highlight w:val="lightGray"/>
        </w:rPr>
        <w:t>[</w:t>
      </w:r>
      <w:r w:rsidRPr="00491FE9" w:rsidR="00935334">
        <w:rPr>
          <w:rFonts w:ascii="Times New Roman" w:hAnsi="Times New Roman"/>
          <w:highlight w:val="lightGray"/>
        </w:rPr>
        <w:t>List</w:t>
      </w:r>
      <w:r w:rsidRPr="00491FE9" w:rsidR="00F05CD5">
        <w:rPr>
          <w:rFonts w:ascii="Times New Roman" w:hAnsi="Times New Roman"/>
          <w:highlight w:val="lightGray"/>
        </w:rPr>
        <w:t xml:space="preserve"> </w:t>
      </w:r>
      <w:r w:rsidRPr="00491FE9" w:rsidR="00D34EBD">
        <w:rPr>
          <w:rFonts w:ascii="Times New Roman" w:hAnsi="Times New Roman"/>
          <w:highlight w:val="lightGray"/>
        </w:rPr>
        <w:t xml:space="preserve">relevant </w:t>
      </w:r>
      <w:r w:rsidRPr="00491FE9" w:rsidR="00F05CD5">
        <w:rPr>
          <w:rFonts w:ascii="Times New Roman" w:hAnsi="Times New Roman"/>
          <w:highlight w:val="lightGray"/>
        </w:rPr>
        <w:t xml:space="preserve">plans, policies, procedures, laws, </w:t>
      </w:r>
      <w:r w:rsidRPr="00491FE9" w:rsidR="00A42810">
        <w:rPr>
          <w:rFonts w:ascii="Times New Roman" w:hAnsi="Times New Roman"/>
          <w:highlight w:val="lightGray"/>
        </w:rPr>
        <w:t>and/</w:t>
      </w:r>
      <w:r w:rsidRPr="00491FE9" w:rsidR="00F05CD5">
        <w:rPr>
          <w:rFonts w:ascii="Times New Roman" w:hAnsi="Times New Roman"/>
          <w:highlight w:val="lightGray"/>
        </w:rPr>
        <w:t>or regulations</w:t>
      </w:r>
      <w:r w:rsidRPr="00491FE9" w:rsidR="004A02D9">
        <w:rPr>
          <w:rFonts w:ascii="Times New Roman" w:hAnsi="Times New Roman"/>
          <w:highlight w:val="lightGray"/>
        </w:rPr>
        <w:t>, or sections of these plans, policies, procedures, laws, and/or regulations</w:t>
      </w:r>
      <w:r w:rsidRPr="00491FE9" w:rsidR="00F05CD5">
        <w:rPr>
          <w:rFonts w:ascii="Times New Roman" w:hAnsi="Times New Roman"/>
          <w:highlight w:val="lightGray"/>
        </w:rPr>
        <w:t>.</w:t>
      </w:r>
      <w:r w:rsidRPr="00491FE9" w:rsidR="004A02D9">
        <w:rPr>
          <w:rFonts w:ascii="Times New Roman" w:hAnsi="Times New Roman"/>
          <w:highlight w:val="lightGray"/>
        </w:rPr>
        <w:t xml:space="preserve">  If no references apply to the observation, it is acceptable to simply list “N/A” or “Not Applicable.”</w:t>
      </w:r>
      <w:r w:rsidRPr="00491FE9" w:rsidR="00F05CD5">
        <w:rPr>
          <w:rFonts w:ascii="Times New Roman" w:hAnsi="Times New Roman"/>
          <w:highlight w:val="lightGray"/>
        </w:rPr>
        <w:t>]</w:t>
      </w:r>
    </w:p>
    <w:p w:rsidRPr="004F396E" w:rsidR="00F05CD5" w:rsidP="00975189" w:rsidRDefault="00F05CD5" w14:paraId="30846177" w14:textId="77777777">
      <w:pPr>
        <w:widowControl/>
        <w:numPr>
          <w:ilvl w:val="0"/>
          <w:numId w:val="4"/>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 xml:space="preserve">[Name of </w:t>
      </w:r>
      <w:r w:rsidRPr="00491FE9" w:rsidR="00A42810">
        <w:rPr>
          <w:rFonts w:ascii="Times New Roman" w:hAnsi="Times New Roman"/>
          <w:highlight w:val="lightGray"/>
        </w:rPr>
        <w:t xml:space="preserve">the </w:t>
      </w:r>
      <w:r w:rsidRPr="00491FE9">
        <w:rPr>
          <w:rFonts w:ascii="Times New Roman" w:hAnsi="Times New Roman"/>
          <w:highlight w:val="lightGray"/>
        </w:rPr>
        <w:t>task</w:t>
      </w:r>
      <w:r w:rsidRPr="00491FE9" w:rsidR="00A42810">
        <w:rPr>
          <w:rFonts w:ascii="Times New Roman" w:hAnsi="Times New Roman"/>
          <w:highlight w:val="lightGray"/>
        </w:rPr>
        <w:t xml:space="preserve"> and the applicable</w:t>
      </w:r>
      <w:r w:rsidRPr="00491FE9" w:rsidR="00D951D3">
        <w:rPr>
          <w:rFonts w:ascii="Times New Roman" w:hAnsi="Times New Roman"/>
          <w:highlight w:val="lightGray"/>
        </w:rPr>
        <w:t xml:space="preserve"> plan</w:t>
      </w:r>
      <w:r w:rsidRPr="00491FE9" w:rsidR="00A42810">
        <w:rPr>
          <w:rFonts w:ascii="Times New Roman" w:hAnsi="Times New Roman"/>
          <w:highlight w:val="lightGray"/>
        </w:rPr>
        <w:t>s,</w:t>
      </w:r>
      <w:r w:rsidRPr="00491FE9" w:rsidR="00D951D3">
        <w:rPr>
          <w:rFonts w:ascii="Times New Roman" w:hAnsi="Times New Roman"/>
          <w:highlight w:val="lightGray"/>
        </w:rPr>
        <w:t xml:space="preserve"> polic</w:t>
      </w:r>
      <w:r w:rsidRPr="00491FE9" w:rsidR="00A42810">
        <w:rPr>
          <w:rFonts w:ascii="Times New Roman" w:hAnsi="Times New Roman"/>
          <w:highlight w:val="lightGray"/>
        </w:rPr>
        <w:t>ies</w:t>
      </w:r>
      <w:r w:rsidRPr="00491FE9" w:rsidR="00D951D3">
        <w:rPr>
          <w:rFonts w:ascii="Times New Roman" w:hAnsi="Times New Roman"/>
          <w:highlight w:val="lightGray"/>
        </w:rPr>
        <w:t>, procedure</w:t>
      </w:r>
      <w:r w:rsidRPr="00491FE9" w:rsidR="00A42810">
        <w:rPr>
          <w:rFonts w:ascii="Times New Roman" w:hAnsi="Times New Roman"/>
          <w:highlight w:val="lightGray"/>
        </w:rPr>
        <w:t>s</w:t>
      </w:r>
      <w:r w:rsidRPr="00491FE9" w:rsidR="00D951D3">
        <w:rPr>
          <w:rFonts w:ascii="Times New Roman" w:hAnsi="Times New Roman"/>
          <w:highlight w:val="lightGray"/>
        </w:rPr>
        <w:t>, law</w:t>
      </w:r>
      <w:r w:rsidRPr="00491FE9" w:rsidR="00A42810">
        <w:rPr>
          <w:rFonts w:ascii="Times New Roman" w:hAnsi="Times New Roman"/>
          <w:highlight w:val="lightGray"/>
        </w:rPr>
        <w:t>s</w:t>
      </w:r>
      <w:r w:rsidRPr="00491FE9" w:rsidR="00D951D3">
        <w:rPr>
          <w:rFonts w:ascii="Times New Roman" w:hAnsi="Times New Roman"/>
          <w:highlight w:val="lightGray"/>
        </w:rPr>
        <w:t xml:space="preserve">, </w:t>
      </w:r>
      <w:r w:rsidRPr="00491FE9" w:rsidR="00A42810">
        <w:rPr>
          <w:rFonts w:ascii="Times New Roman" w:hAnsi="Times New Roman"/>
          <w:highlight w:val="lightGray"/>
        </w:rPr>
        <w:t>and/</w:t>
      </w:r>
      <w:r w:rsidRPr="00491FE9" w:rsidR="00D951D3">
        <w:rPr>
          <w:rFonts w:ascii="Times New Roman" w:hAnsi="Times New Roman"/>
          <w:highlight w:val="lightGray"/>
        </w:rPr>
        <w:t>or regulation</w:t>
      </w:r>
      <w:r w:rsidRPr="00491FE9" w:rsidR="00A42810">
        <w:rPr>
          <w:rFonts w:ascii="Times New Roman" w:hAnsi="Times New Roman"/>
          <w:highlight w:val="lightGray"/>
        </w:rPr>
        <w:t>s</w:t>
      </w:r>
      <w:r w:rsidRPr="00491FE9">
        <w:rPr>
          <w:rFonts w:ascii="Times New Roman" w:hAnsi="Times New Roman"/>
          <w:highlight w:val="lightGray"/>
        </w:rPr>
        <w:t xml:space="preserve"> and 1-2 sentences describing </w:t>
      </w:r>
      <w:r w:rsidRPr="00491FE9" w:rsidR="00A42810">
        <w:rPr>
          <w:rFonts w:ascii="Times New Roman" w:hAnsi="Times New Roman"/>
          <w:highlight w:val="lightGray"/>
        </w:rPr>
        <w:t>their</w:t>
      </w:r>
      <w:r w:rsidRPr="00491FE9">
        <w:rPr>
          <w:rFonts w:ascii="Times New Roman" w:hAnsi="Times New Roman"/>
          <w:highlight w:val="lightGray"/>
        </w:rPr>
        <w:t xml:space="preserve"> relation</w:t>
      </w:r>
      <w:r w:rsidRPr="00491FE9" w:rsidR="00A42810">
        <w:rPr>
          <w:rFonts w:ascii="Times New Roman" w:hAnsi="Times New Roman"/>
          <w:highlight w:val="lightGray"/>
        </w:rPr>
        <w:t xml:space="preserve"> to the task</w:t>
      </w:r>
      <w:r w:rsidRPr="00491FE9">
        <w:rPr>
          <w:rFonts w:ascii="Times New Roman" w:hAnsi="Times New Roman"/>
          <w:highlight w:val="lightGray"/>
        </w:rPr>
        <w:t>]</w:t>
      </w:r>
    </w:p>
    <w:p w:rsidRPr="00D6400F" w:rsidR="00A42810" w:rsidP="00975189" w:rsidRDefault="00A42810" w14:paraId="619BD823" w14:textId="77777777">
      <w:pPr>
        <w:widowControl/>
        <w:numPr>
          <w:ilvl w:val="0"/>
          <w:numId w:val="4"/>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[Name of the task and the applicable plans, policies, procedures, laws, and/or regulations and 1-2 sentences describing their relation to the task]</w:t>
      </w:r>
    </w:p>
    <w:p w:rsidRPr="00D6400F" w:rsidR="00A42810" w:rsidP="00975189" w:rsidRDefault="00A42810" w14:paraId="32BFA29D" w14:textId="77777777">
      <w:pPr>
        <w:widowControl/>
        <w:numPr>
          <w:ilvl w:val="0"/>
          <w:numId w:val="4"/>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[Name of the task and the applicable plans, policies, procedures, laws, and/or regulations and 1-2 sentences describing their relation to the task]</w:t>
      </w:r>
    </w:p>
    <w:p w:rsidR="009E6EBF" w:rsidP="00F05CD5" w:rsidRDefault="009E6EBF" w14:paraId="7CCE2A16" w14:textId="77777777">
      <w:pPr>
        <w:rPr>
          <w:rFonts w:ascii="Times New Roman" w:hAnsi="Times New Roman"/>
          <w:b/>
        </w:rPr>
      </w:pPr>
    </w:p>
    <w:p w:rsidRPr="004F396E" w:rsidR="00F05CD5" w:rsidP="00CF1AA9" w:rsidRDefault="009E6EBF" w14:paraId="0C319205" w14:textId="77777777">
      <w:pPr>
        <w:ind w:left="720"/>
        <w:rPr>
          <w:rFonts w:ascii="Times New Roman" w:hAnsi="Times New Roman"/>
        </w:rPr>
      </w:pPr>
      <w:r w:rsidRPr="00F53EB7">
        <w:rPr>
          <w:rFonts w:ascii="Arial" w:hAnsi="Arial"/>
          <w:b/>
          <w:color w:val="000080"/>
        </w:rPr>
        <w:t>Analysis</w:t>
      </w:r>
      <w:r w:rsidRPr="00F53EB7" w:rsidR="00F05CD5">
        <w:rPr>
          <w:rFonts w:ascii="Arial" w:hAnsi="Arial"/>
          <w:b/>
          <w:color w:val="000080"/>
        </w:rPr>
        <w:t>:</w:t>
      </w:r>
      <w:r w:rsidRPr="004F396E" w:rsidR="00F05CD5">
        <w:rPr>
          <w:rFonts w:ascii="Times New Roman" w:hAnsi="Times New Roman"/>
        </w:rPr>
        <w:t xml:space="preserve"> </w:t>
      </w:r>
      <w:r w:rsidRPr="00491FE9" w:rsidR="00F05CD5">
        <w:rPr>
          <w:rFonts w:ascii="Times New Roman" w:hAnsi="Times New Roman"/>
          <w:highlight w:val="lightGray"/>
        </w:rPr>
        <w:t>[</w:t>
      </w:r>
      <w:r w:rsidRPr="00491FE9" w:rsidR="00872620">
        <w:rPr>
          <w:rFonts w:ascii="Times New Roman" w:hAnsi="Times New Roman"/>
          <w:highlight w:val="lightGray"/>
        </w:rPr>
        <w:t xml:space="preserve">The </w:t>
      </w:r>
      <w:r w:rsidRPr="00491FE9" w:rsidR="004A02D9">
        <w:rPr>
          <w:rFonts w:ascii="Times New Roman" w:hAnsi="Times New Roman"/>
          <w:highlight w:val="lightGray"/>
        </w:rPr>
        <w:t>a</w:t>
      </w:r>
      <w:r w:rsidRPr="00491FE9" w:rsidR="00872620">
        <w:rPr>
          <w:rFonts w:ascii="Times New Roman" w:hAnsi="Times New Roman"/>
          <w:highlight w:val="lightGray"/>
        </w:rPr>
        <w:t xml:space="preserve">nalysis section should be the most detailed section of Chapter 3.  </w:t>
      </w:r>
      <w:r w:rsidRPr="00491FE9" w:rsidR="006F6290">
        <w:rPr>
          <w:rFonts w:ascii="Times New Roman" w:hAnsi="Times New Roman"/>
          <w:highlight w:val="lightGray"/>
        </w:rPr>
        <w:t>Include a</w:t>
      </w:r>
      <w:r w:rsidRPr="00491FE9" w:rsidR="00F05CD5">
        <w:rPr>
          <w:rFonts w:ascii="Times New Roman" w:hAnsi="Times New Roman"/>
          <w:highlight w:val="lightGray"/>
        </w:rPr>
        <w:t xml:space="preserve"> description of the behavior or actions at the core of the observation, </w:t>
      </w:r>
      <w:r w:rsidRPr="00491FE9" w:rsidR="00467F02">
        <w:rPr>
          <w:rFonts w:ascii="Times New Roman" w:hAnsi="Times New Roman"/>
          <w:highlight w:val="lightGray"/>
        </w:rPr>
        <w:t>as well as</w:t>
      </w:r>
      <w:r w:rsidRPr="00491FE9" w:rsidR="00F05CD5">
        <w:rPr>
          <w:rFonts w:ascii="Times New Roman" w:hAnsi="Times New Roman"/>
          <w:highlight w:val="lightGray"/>
        </w:rPr>
        <w:t xml:space="preserve"> a brief description of what happened</w:t>
      </w:r>
      <w:r w:rsidRPr="00491FE9" w:rsidR="006F6290">
        <w:rPr>
          <w:rFonts w:ascii="Times New Roman" w:hAnsi="Times New Roman"/>
          <w:highlight w:val="lightGray"/>
        </w:rPr>
        <w:t xml:space="preserve"> and</w:t>
      </w:r>
      <w:r w:rsidRPr="00491FE9" w:rsidR="00F05CD5">
        <w:rPr>
          <w:rFonts w:ascii="Times New Roman" w:hAnsi="Times New Roman"/>
          <w:highlight w:val="lightGray"/>
        </w:rPr>
        <w:t xml:space="preserve"> the consequence(s) </w:t>
      </w:r>
      <w:r w:rsidRPr="00491FE9" w:rsidR="006F6290">
        <w:rPr>
          <w:rFonts w:ascii="Times New Roman" w:hAnsi="Times New Roman"/>
          <w:highlight w:val="lightGray"/>
        </w:rPr>
        <w:t>(positive or negative)</w:t>
      </w:r>
      <w:r w:rsidRPr="00491FE9" w:rsidR="00467F02">
        <w:rPr>
          <w:rFonts w:ascii="Times New Roman" w:hAnsi="Times New Roman"/>
          <w:highlight w:val="lightGray"/>
        </w:rPr>
        <w:t xml:space="preserve"> </w:t>
      </w:r>
      <w:r w:rsidRPr="00491FE9" w:rsidR="00F05CD5">
        <w:rPr>
          <w:rFonts w:ascii="Times New Roman" w:hAnsi="Times New Roman"/>
          <w:highlight w:val="lightGray"/>
        </w:rPr>
        <w:t xml:space="preserve">of the </w:t>
      </w:r>
      <w:r w:rsidRPr="00491FE9" w:rsidR="00F05CD5">
        <w:rPr>
          <w:rFonts w:ascii="Times New Roman" w:hAnsi="Times New Roman"/>
          <w:highlight w:val="lightGray"/>
        </w:rPr>
        <w:t>action or behavior</w:t>
      </w:r>
      <w:r w:rsidRPr="00491FE9" w:rsidR="006F6290">
        <w:rPr>
          <w:rFonts w:ascii="Times New Roman" w:hAnsi="Times New Roman"/>
          <w:highlight w:val="lightGray"/>
        </w:rPr>
        <w:t xml:space="preserve">.  </w:t>
      </w:r>
      <w:r w:rsidRPr="00491FE9" w:rsidR="0054472A">
        <w:rPr>
          <w:rFonts w:ascii="Times New Roman" w:hAnsi="Times New Roman"/>
          <w:highlight w:val="lightGray"/>
        </w:rPr>
        <w:t xml:space="preserve">If </w:t>
      </w:r>
      <w:r w:rsidRPr="00491FE9" w:rsidR="00872620">
        <w:rPr>
          <w:rFonts w:ascii="Times New Roman" w:hAnsi="Times New Roman"/>
          <w:highlight w:val="lightGray"/>
        </w:rPr>
        <w:t>an</w:t>
      </w:r>
      <w:r w:rsidRPr="00491FE9" w:rsidR="0054472A">
        <w:rPr>
          <w:rFonts w:ascii="Times New Roman" w:hAnsi="Times New Roman"/>
          <w:highlight w:val="lightGray"/>
        </w:rPr>
        <w:t xml:space="preserve"> action was performed successfully, include any relevant innovative approaches utilized by the exercise participants.  </w:t>
      </w:r>
      <w:r w:rsidRPr="00491FE9" w:rsidR="00467F02">
        <w:rPr>
          <w:rFonts w:ascii="Times New Roman" w:hAnsi="Times New Roman"/>
          <w:highlight w:val="lightGray"/>
        </w:rPr>
        <w:t>If an action was not performed adequately, the</w:t>
      </w:r>
      <w:r w:rsidRPr="00491FE9" w:rsidR="00F05CD5">
        <w:rPr>
          <w:rFonts w:ascii="Times New Roman" w:hAnsi="Times New Roman"/>
          <w:highlight w:val="lightGray"/>
        </w:rPr>
        <w:t xml:space="preserve"> root-cause</w:t>
      </w:r>
      <w:r w:rsidRPr="00491FE9" w:rsidR="00467F02">
        <w:rPr>
          <w:rFonts w:ascii="Times New Roman" w:hAnsi="Times New Roman"/>
          <w:highlight w:val="lightGray"/>
        </w:rPr>
        <w:t>s contributing to the shortcoming must be identified</w:t>
      </w:r>
      <w:r w:rsidRPr="00491FE9" w:rsidR="00F05CD5">
        <w:rPr>
          <w:rFonts w:ascii="Times New Roman" w:hAnsi="Times New Roman"/>
          <w:highlight w:val="lightGray"/>
        </w:rPr>
        <w:t>.]</w:t>
      </w:r>
    </w:p>
    <w:p w:rsidRPr="004F396E" w:rsidR="00F05CD5" w:rsidP="00F05CD5" w:rsidRDefault="00F05CD5" w14:paraId="64BB7F63" w14:textId="77777777">
      <w:pPr>
        <w:rPr>
          <w:rFonts w:ascii="Times New Roman" w:hAnsi="Times New Roman"/>
        </w:rPr>
      </w:pPr>
    </w:p>
    <w:p w:rsidRPr="004F396E" w:rsidR="00F05CD5" w:rsidP="00821EE6" w:rsidRDefault="009E6EBF" w14:paraId="0812F44D" w14:textId="77777777">
      <w:pPr>
        <w:ind w:left="720"/>
        <w:rPr>
          <w:rFonts w:ascii="Times New Roman" w:hAnsi="Times New Roman"/>
        </w:rPr>
      </w:pPr>
      <w:r w:rsidRPr="00F53EB7">
        <w:rPr>
          <w:rFonts w:ascii="Arial" w:hAnsi="Arial"/>
          <w:b/>
          <w:color w:val="000080"/>
        </w:rPr>
        <w:t>Recommendations</w:t>
      </w:r>
      <w:r w:rsidRPr="00F53EB7" w:rsidR="00F05CD5">
        <w:rPr>
          <w:rFonts w:ascii="Arial" w:hAnsi="Arial"/>
          <w:b/>
          <w:color w:val="000080"/>
        </w:rPr>
        <w:t>:</w:t>
      </w:r>
      <w:r w:rsidRPr="004F396E" w:rsidR="00F05CD5">
        <w:rPr>
          <w:rFonts w:ascii="Times New Roman" w:hAnsi="Times New Roman"/>
        </w:rPr>
        <w:t xml:space="preserve"> </w:t>
      </w:r>
      <w:r w:rsidRPr="00491FE9" w:rsidR="00F05CD5">
        <w:rPr>
          <w:rFonts w:ascii="Times New Roman" w:hAnsi="Times New Roman"/>
          <w:highlight w:val="lightGray"/>
        </w:rPr>
        <w:t>[</w:t>
      </w:r>
      <w:r w:rsidRPr="00491FE9" w:rsidR="00821EE6">
        <w:rPr>
          <w:rFonts w:ascii="Times New Roman" w:hAnsi="Times New Roman"/>
          <w:highlight w:val="lightGray"/>
        </w:rPr>
        <w:t>Insert recommendations</w:t>
      </w:r>
      <w:r w:rsidRPr="00491FE9" w:rsidR="00F05CD5">
        <w:rPr>
          <w:rFonts w:ascii="Times New Roman" w:hAnsi="Times New Roman"/>
          <w:highlight w:val="lightGray"/>
        </w:rPr>
        <w:t xml:space="preserve"> to address identified areas for improvement, based on the judgment and experience of the evaluation team.</w:t>
      </w:r>
      <w:r w:rsidR="00C964A1">
        <w:rPr>
          <w:rFonts w:ascii="Times New Roman" w:hAnsi="Times New Roman"/>
          <w:highlight w:val="lightGray"/>
        </w:rPr>
        <w:t xml:space="preserve">  If the observation was identified as a strength, </w:t>
      </w:r>
      <w:r w:rsidR="00376592">
        <w:rPr>
          <w:rFonts w:ascii="Times New Roman" w:hAnsi="Times New Roman"/>
          <w:highlight w:val="lightGray"/>
        </w:rPr>
        <w:t>without corresponding</w:t>
      </w:r>
      <w:r w:rsidR="009164C8">
        <w:rPr>
          <w:rFonts w:ascii="Times New Roman" w:hAnsi="Times New Roman"/>
          <w:highlight w:val="lightGray"/>
        </w:rPr>
        <w:t xml:space="preserve"> recommendations, insert “None</w:t>
      </w:r>
      <w:r w:rsidR="00C26EB3">
        <w:rPr>
          <w:rFonts w:ascii="Times New Roman" w:hAnsi="Times New Roman"/>
          <w:highlight w:val="lightGray"/>
        </w:rPr>
        <w:t>.</w:t>
      </w:r>
      <w:r w:rsidRPr="00491FE9" w:rsidR="00D951D3">
        <w:rPr>
          <w:rFonts w:ascii="Times New Roman" w:hAnsi="Times New Roman"/>
          <w:highlight w:val="lightGray"/>
        </w:rPr>
        <w:t>]</w:t>
      </w:r>
    </w:p>
    <w:p w:rsidRPr="00BD142A" w:rsidR="00F05CD5" w:rsidP="00975189" w:rsidRDefault="00F05CD5" w14:paraId="5A32E0B3" w14:textId="77777777">
      <w:pPr>
        <w:widowControl/>
        <w:numPr>
          <w:ilvl w:val="0"/>
          <w:numId w:val="6"/>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[Complete description of recommendation]</w:t>
      </w:r>
    </w:p>
    <w:p w:rsidRPr="00BD142A" w:rsidR="00F05CD5" w:rsidP="00975189" w:rsidRDefault="00F05CD5" w14:paraId="6CE30BBD" w14:textId="77777777">
      <w:pPr>
        <w:widowControl/>
        <w:numPr>
          <w:ilvl w:val="0"/>
          <w:numId w:val="6"/>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[Complete description of recommendation]</w:t>
      </w:r>
    </w:p>
    <w:p w:rsidRPr="00BD142A" w:rsidR="00F05CD5" w:rsidP="00975189" w:rsidRDefault="00F05CD5" w14:paraId="5D465442" w14:textId="77777777">
      <w:pPr>
        <w:widowControl/>
        <w:numPr>
          <w:ilvl w:val="0"/>
          <w:numId w:val="6"/>
        </w:numPr>
        <w:tabs>
          <w:tab w:val="clear" w:pos="1080"/>
          <w:tab w:val="num" w:pos="1440"/>
        </w:tabs>
        <w:autoSpaceDE/>
        <w:autoSpaceDN/>
        <w:adjustRightInd/>
        <w:spacing w:before="60"/>
        <w:ind w:left="1440"/>
        <w:rPr>
          <w:rFonts w:ascii="Times New Roman" w:hAnsi="Times New Roman"/>
        </w:rPr>
      </w:pPr>
      <w:r w:rsidRPr="00491FE9">
        <w:rPr>
          <w:rFonts w:ascii="Times New Roman" w:hAnsi="Times New Roman"/>
          <w:highlight w:val="lightGray"/>
        </w:rPr>
        <w:t>[Complete description of recommendation]</w:t>
      </w:r>
    </w:p>
    <w:p w:rsidR="00F05CD5" w:rsidP="00F05CD5" w:rsidRDefault="00F05CD5" w14:paraId="6E1B58E4" w14:textId="77777777">
      <w:pPr>
        <w:rPr>
          <w:rFonts w:ascii="Times New Roman" w:hAnsi="Times New Roman"/>
        </w:rPr>
      </w:pPr>
    </w:p>
    <w:p w:rsidR="00D62FD1" w:rsidP="00F05CD5" w:rsidRDefault="00D62FD1" w14:paraId="2A2E18C4" w14:textId="77777777">
      <w:pPr>
        <w:rPr>
          <w:rFonts w:ascii="Times New Roman" w:hAnsi="Times New Roman"/>
        </w:rPr>
      </w:pPr>
      <w:r w:rsidRPr="00491FE9">
        <w:rPr>
          <w:rFonts w:ascii="Times New Roman" w:hAnsi="Times New Roman"/>
          <w:highlight w:val="lightGray"/>
        </w:rPr>
        <w:t xml:space="preserve">[Continue to add additional observations, references, </w:t>
      </w:r>
      <w:r w:rsidRPr="00491FE9" w:rsidR="00291A62">
        <w:rPr>
          <w:rFonts w:ascii="Times New Roman" w:hAnsi="Times New Roman"/>
          <w:highlight w:val="lightGray"/>
        </w:rPr>
        <w:t>analyses</w:t>
      </w:r>
      <w:r w:rsidRPr="00491FE9" w:rsidR="004A02D9">
        <w:rPr>
          <w:rFonts w:ascii="Times New Roman" w:hAnsi="Times New Roman"/>
          <w:highlight w:val="lightGray"/>
        </w:rPr>
        <w:t>,</w:t>
      </w:r>
      <w:r w:rsidRPr="00491FE9" w:rsidR="00291A62">
        <w:rPr>
          <w:rFonts w:ascii="Times New Roman" w:hAnsi="Times New Roman"/>
          <w:highlight w:val="lightGray"/>
        </w:rPr>
        <w:t xml:space="preserve"> </w:t>
      </w:r>
      <w:r w:rsidRPr="00491FE9" w:rsidR="00444BFF">
        <w:rPr>
          <w:rFonts w:ascii="Times New Roman" w:hAnsi="Times New Roman"/>
          <w:highlight w:val="lightGray"/>
        </w:rPr>
        <w:t>and recommendations for each capability as necessary.</w:t>
      </w:r>
      <w:r w:rsidRPr="00491FE9" w:rsidR="00D946EA">
        <w:rPr>
          <w:rFonts w:ascii="Times New Roman" w:hAnsi="Times New Roman"/>
          <w:highlight w:val="lightGray"/>
        </w:rPr>
        <w:t xml:space="preserve"> </w:t>
      </w:r>
      <w:r w:rsidRPr="00491FE9" w:rsidR="00444BFF">
        <w:rPr>
          <w:rFonts w:ascii="Times New Roman" w:hAnsi="Times New Roman"/>
          <w:highlight w:val="lightGray"/>
        </w:rPr>
        <w:t xml:space="preserve"> Maintain numbering convention to allow for easy reference.]</w:t>
      </w:r>
    </w:p>
    <w:p w:rsidR="00D939A0" w:rsidP="00F05CD5" w:rsidRDefault="00D939A0" w14:paraId="4578ED72" w14:textId="77777777">
      <w:pPr>
        <w:rPr>
          <w:rFonts w:ascii="Times New Roman" w:hAnsi="Times New Roman"/>
        </w:rPr>
      </w:pPr>
    </w:p>
    <w:p w:rsidRPr="004F396E" w:rsidR="00D939A0" w:rsidP="00F05CD5" w:rsidRDefault="00D939A0" w14:paraId="4B3A0AE0" w14:textId="77777777">
      <w:pPr>
        <w:rPr>
          <w:rFonts w:ascii="Times New Roman" w:hAnsi="Times New Roman"/>
        </w:rPr>
      </w:pPr>
    </w:p>
    <w:p w:rsidRPr="004F396E" w:rsidR="00F05CD5" w:rsidP="00F05CD5" w:rsidRDefault="00F05CD5" w14:paraId="0CC012C3" w14:textId="77777777">
      <w:pPr>
        <w:rPr>
          <w:rFonts w:ascii="Times New Roman" w:hAnsi="Times New Roman"/>
          <w:b/>
          <w:sz w:val="28"/>
          <w:szCs w:val="28"/>
        </w:rPr>
      </w:pPr>
    </w:p>
    <w:p w:rsidRPr="004F396E" w:rsidR="00F05CD5" w:rsidP="00F05CD5" w:rsidRDefault="00F05CD5" w14:paraId="3F9C7F15" w14:textId="77777777">
      <w:pPr>
        <w:jc w:val="both"/>
        <w:rPr>
          <w:rFonts w:ascii="Times New Roman" w:hAnsi="Times New Roman"/>
        </w:rPr>
        <w:sectPr w:rsidRPr="004F396E" w:rsidR="00F05CD5" w:rsidSect="00C26EB3">
          <w:footerReference w:type="default" r:id="rId18"/>
          <w:pgSz w:w="12240" w:h="15840" w:orient="portrait" w:code="1"/>
          <w:pgMar w:top="1714" w:right="1440" w:bottom="1440" w:left="1440" w:header="720" w:footer="720" w:gutter="0"/>
          <w:cols w:space="720"/>
          <w:docGrid w:linePitch="360"/>
        </w:sectPr>
      </w:pPr>
    </w:p>
    <w:p w:rsidRPr="00C57DA1" w:rsidR="00491FE9" w:rsidP="00491FE9" w:rsidRDefault="00491FE9" w14:paraId="71C423F7" w14:textId="77777777">
      <w:pPr>
        <w:pStyle w:val="SectionHeading1"/>
      </w:pPr>
      <w:r>
        <w:t>Section 4: Conclusion</w:t>
      </w:r>
    </w:p>
    <w:p w:rsidRPr="004F396E" w:rsidR="00F05CD5" w:rsidP="00F05CD5" w:rsidRDefault="00F05CD5" w14:paraId="0CA4A4AF" w14:textId="77777777">
      <w:pPr>
        <w:rPr>
          <w:rFonts w:ascii="Times New Roman" w:hAnsi="Times New Roman"/>
          <w:highlight w:val="yellow"/>
        </w:rPr>
      </w:pPr>
      <w:r w:rsidRPr="00491FE9">
        <w:rPr>
          <w:rFonts w:ascii="Times New Roman" w:hAnsi="Times New Roman"/>
          <w:highlight w:val="lightGray"/>
        </w:rPr>
        <w:t xml:space="preserve">[This section is a conclusion for the entire document. </w:t>
      </w:r>
      <w:r w:rsidRPr="00491FE9" w:rsidR="00D70D70">
        <w:rPr>
          <w:rFonts w:ascii="Times New Roman" w:hAnsi="Times New Roman"/>
          <w:highlight w:val="lightGray"/>
        </w:rPr>
        <w:t xml:space="preserve"> </w:t>
      </w:r>
      <w:r w:rsidRPr="00491FE9">
        <w:rPr>
          <w:rFonts w:ascii="Times New Roman" w:hAnsi="Times New Roman"/>
          <w:highlight w:val="lightGray"/>
        </w:rPr>
        <w:t xml:space="preserve">It provides an overall summary to the report. </w:t>
      </w:r>
      <w:r w:rsidRPr="00491FE9" w:rsidR="00D946EA">
        <w:rPr>
          <w:rFonts w:ascii="Times New Roman" w:hAnsi="Times New Roman"/>
          <w:highlight w:val="lightGray"/>
        </w:rPr>
        <w:t xml:space="preserve"> </w:t>
      </w:r>
      <w:r w:rsidRPr="00491FE9">
        <w:rPr>
          <w:rFonts w:ascii="Times New Roman" w:hAnsi="Times New Roman"/>
          <w:highlight w:val="lightGray"/>
        </w:rPr>
        <w:t xml:space="preserve">It should include </w:t>
      </w:r>
      <w:r w:rsidRPr="00491FE9" w:rsidR="00D70D70">
        <w:rPr>
          <w:rFonts w:ascii="Times New Roman" w:hAnsi="Times New Roman"/>
          <w:highlight w:val="lightGray"/>
        </w:rPr>
        <w:t xml:space="preserve">the </w:t>
      </w:r>
      <w:r w:rsidRPr="00491FE9">
        <w:rPr>
          <w:rFonts w:ascii="Times New Roman" w:hAnsi="Times New Roman"/>
          <w:highlight w:val="lightGray"/>
        </w:rPr>
        <w:t xml:space="preserve">demonstrated capabilities, lessons learned, major recommendations, and a summary of what steps should be taken to ensure that the concluding results will help to further refine plans, </w:t>
      </w:r>
      <w:r w:rsidRPr="00491FE9" w:rsidR="00210164">
        <w:rPr>
          <w:rFonts w:ascii="Times New Roman" w:hAnsi="Times New Roman"/>
          <w:highlight w:val="lightGray"/>
        </w:rPr>
        <w:t xml:space="preserve">policies, </w:t>
      </w:r>
      <w:r w:rsidRPr="00491FE9">
        <w:rPr>
          <w:rFonts w:ascii="Times New Roman" w:hAnsi="Times New Roman"/>
          <w:highlight w:val="lightGray"/>
        </w:rPr>
        <w:t>procedures, and training for this type of incident.</w:t>
      </w:r>
    </w:p>
    <w:p w:rsidRPr="004F396E" w:rsidR="00F05CD5" w:rsidP="00F05CD5" w:rsidRDefault="00F05CD5" w14:paraId="234E7B0F" w14:textId="77777777">
      <w:pPr>
        <w:rPr>
          <w:rFonts w:ascii="Times New Roman" w:hAnsi="Times New Roman"/>
          <w:highlight w:val="yellow"/>
        </w:rPr>
      </w:pPr>
    </w:p>
    <w:p w:rsidRPr="004F396E" w:rsidR="00F05CD5" w:rsidP="00F05CD5" w:rsidRDefault="00F05CD5" w14:paraId="14D3ABBE" w14:textId="77777777">
      <w:pPr>
        <w:rPr>
          <w:rFonts w:ascii="Times New Roman" w:hAnsi="Times New Roman"/>
        </w:rPr>
      </w:pPr>
      <w:r w:rsidRPr="00491FE9">
        <w:rPr>
          <w:rFonts w:ascii="Times New Roman" w:hAnsi="Times New Roman"/>
          <w:highlight w:val="lightGray"/>
        </w:rPr>
        <w:t xml:space="preserve">Subheadings are not necessary and the level of detail in this section does not need to be as </w:t>
      </w:r>
      <w:r w:rsidRPr="00491FE9" w:rsidR="00D70D70">
        <w:rPr>
          <w:rFonts w:ascii="Times New Roman" w:hAnsi="Times New Roman"/>
          <w:highlight w:val="lightGray"/>
        </w:rPr>
        <w:t xml:space="preserve">comprehensive </w:t>
      </w:r>
      <w:r w:rsidRPr="00491FE9">
        <w:rPr>
          <w:rFonts w:ascii="Times New Roman" w:hAnsi="Times New Roman"/>
          <w:highlight w:val="lightGray"/>
        </w:rPr>
        <w:t>as that in the Executive Summary.]</w:t>
      </w:r>
    </w:p>
    <w:p w:rsidR="00F05CD5" w:rsidP="00F05CD5" w:rsidRDefault="00F05CD5" w14:paraId="177061D5" w14:textId="77777777">
      <w:pPr>
        <w:rPr>
          <w:rFonts w:ascii="Times New Roman" w:hAnsi="Times New Roman"/>
          <w:b/>
          <w:smallCaps/>
          <w:sz w:val="40"/>
          <w:szCs w:val="40"/>
        </w:rPr>
      </w:pPr>
    </w:p>
    <w:p w:rsidR="00D939A0" w:rsidP="00F05CD5" w:rsidRDefault="00D939A0" w14:paraId="4D65D8A2" w14:textId="77777777">
      <w:pPr>
        <w:rPr>
          <w:rFonts w:ascii="Times New Roman" w:hAnsi="Times New Roman"/>
          <w:b/>
          <w:smallCaps/>
          <w:sz w:val="40"/>
          <w:szCs w:val="40"/>
        </w:rPr>
      </w:pPr>
    </w:p>
    <w:p w:rsidRPr="004F396E" w:rsidR="00D939A0" w:rsidP="00F05CD5" w:rsidRDefault="00D939A0" w14:paraId="573497CA" w14:textId="77777777">
      <w:pPr>
        <w:rPr>
          <w:rFonts w:ascii="Times New Roman" w:hAnsi="Times New Roman"/>
          <w:b/>
          <w:smallCaps/>
          <w:sz w:val="40"/>
          <w:szCs w:val="40"/>
        </w:rPr>
        <w:sectPr w:rsidRPr="004F396E" w:rsidR="00D939A0" w:rsidSect="00C26EB3">
          <w:footerReference w:type="default" r:id="rId19"/>
          <w:pgSz w:w="12240" w:h="15840" w:orient="portrait" w:code="1"/>
          <w:pgMar w:top="1714" w:right="1440" w:bottom="1440" w:left="1440" w:header="720" w:footer="720" w:gutter="0"/>
          <w:cols w:space="720"/>
          <w:docGrid w:linePitch="360"/>
        </w:sectPr>
      </w:pPr>
    </w:p>
    <w:p w:rsidRPr="00C57DA1" w:rsidR="00250E6F" w:rsidP="00250E6F" w:rsidRDefault="00250E6F" w14:paraId="17B01187" w14:textId="77777777">
      <w:pPr>
        <w:pStyle w:val="SectionHeading1"/>
      </w:pPr>
      <w:r>
        <w:t>Appendix A: Improvement Plan</w:t>
      </w:r>
    </w:p>
    <w:p w:rsidR="00CF48DF" w:rsidP="00D939A0" w:rsidRDefault="00F05CD5" w14:paraId="589D2628" w14:textId="77777777">
      <w:pPr>
        <w:ind w:right="86"/>
        <w:rPr>
          <w:rFonts w:ascii="Times New Roman" w:hAnsi="Times New Roman"/>
        </w:rPr>
      </w:pPr>
      <w:r w:rsidRPr="004F396E">
        <w:rPr>
          <w:rFonts w:ascii="Times New Roman" w:hAnsi="Times New Roman"/>
        </w:rPr>
        <w:t xml:space="preserve">This IP has been developed specifically for </w:t>
      </w:r>
      <w:r w:rsidRPr="0088412A">
        <w:rPr>
          <w:rFonts w:ascii="Times New Roman" w:hAnsi="Times New Roman"/>
          <w:highlight w:val="lightGray"/>
        </w:rPr>
        <w:t>[identify the State, county, jurisdiction, etc., as applicable]</w:t>
      </w:r>
      <w:r w:rsidRPr="004F396E">
        <w:rPr>
          <w:rFonts w:ascii="Times New Roman" w:hAnsi="Times New Roman"/>
        </w:rPr>
        <w:t xml:space="preserve"> as a result of </w:t>
      </w:r>
      <w:r w:rsidRPr="0088412A">
        <w:rPr>
          <w:rFonts w:ascii="Times New Roman" w:hAnsi="Times New Roman"/>
          <w:highlight w:val="lightGray"/>
        </w:rPr>
        <w:t>[</w:t>
      </w:r>
      <w:r w:rsidRPr="0088412A" w:rsidR="009E49B9">
        <w:rPr>
          <w:rFonts w:ascii="Times New Roman" w:hAnsi="Times New Roman"/>
          <w:highlight w:val="lightGray"/>
        </w:rPr>
        <w:t>full</w:t>
      </w:r>
      <w:r w:rsidRPr="0088412A">
        <w:rPr>
          <w:rFonts w:ascii="Times New Roman" w:hAnsi="Times New Roman"/>
          <w:highlight w:val="lightGray"/>
        </w:rPr>
        <w:t xml:space="preserve"> exercise</w:t>
      </w:r>
      <w:r w:rsidRPr="0088412A" w:rsidR="009E49B9">
        <w:rPr>
          <w:rFonts w:ascii="Times New Roman" w:hAnsi="Times New Roman"/>
          <w:highlight w:val="lightGray"/>
        </w:rPr>
        <w:t xml:space="preserve"> name</w:t>
      </w:r>
      <w:r w:rsidRPr="0088412A">
        <w:rPr>
          <w:rFonts w:ascii="Times New Roman" w:hAnsi="Times New Roman"/>
          <w:highlight w:val="lightGray"/>
        </w:rPr>
        <w:t>]</w:t>
      </w:r>
      <w:r w:rsidRPr="004F396E">
        <w:rPr>
          <w:rFonts w:ascii="Times New Roman" w:hAnsi="Times New Roman"/>
        </w:rPr>
        <w:t xml:space="preserve"> conducted on </w:t>
      </w:r>
      <w:r w:rsidRPr="0088412A">
        <w:rPr>
          <w:rFonts w:ascii="Times New Roman" w:hAnsi="Times New Roman"/>
          <w:highlight w:val="lightGray"/>
        </w:rPr>
        <w:t>[date of exercise]</w:t>
      </w:r>
      <w:r w:rsidRPr="004F396E">
        <w:rPr>
          <w:rFonts w:ascii="Times New Roman" w:hAnsi="Times New Roman"/>
        </w:rPr>
        <w:t xml:space="preserve">. </w:t>
      </w:r>
      <w:r w:rsidR="0035103E">
        <w:rPr>
          <w:rFonts w:ascii="Times New Roman" w:hAnsi="Times New Roman"/>
        </w:rPr>
        <w:t>These recommendations draw on both the After Action Report and the After Action Conference.</w:t>
      </w:r>
      <w:r w:rsidR="00D946EA">
        <w:rPr>
          <w:rFonts w:ascii="Times New Roman" w:hAnsi="Times New Roman"/>
        </w:rPr>
        <w:t xml:space="preserve"> </w:t>
      </w:r>
      <w:r w:rsidRPr="0088412A" w:rsidR="006B29D8">
        <w:rPr>
          <w:rFonts w:ascii="Times New Roman" w:hAnsi="Times New Roman"/>
          <w:highlight w:val="lightGray"/>
        </w:rPr>
        <w:t>[</w:t>
      </w:r>
      <w:r w:rsidRPr="0088412A">
        <w:rPr>
          <w:rFonts w:ascii="Times New Roman" w:hAnsi="Times New Roman"/>
          <w:highlight w:val="lightGray"/>
        </w:rPr>
        <w:t>Th</w:t>
      </w:r>
      <w:r w:rsidRPr="0088412A" w:rsidR="00A23A21">
        <w:rPr>
          <w:rFonts w:ascii="Times New Roman" w:hAnsi="Times New Roman"/>
          <w:highlight w:val="lightGray"/>
        </w:rPr>
        <w:t>e</w:t>
      </w:r>
      <w:r w:rsidRPr="0088412A">
        <w:rPr>
          <w:rFonts w:ascii="Times New Roman" w:hAnsi="Times New Roman"/>
          <w:highlight w:val="lightGray"/>
        </w:rPr>
        <w:t xml:space="preserve"> </w:t>
      </w:r>
      <w:r w:rsidRPr="0088412A" w:rsidR="00A23A21">
        <w:rPr>
          <w:rFonts w:ascii="Times New Roman" w:hAnsi="Times New Roman"/>
          <w:highlight w:val="lightGray"/>
        </w:rPr>
        <w:t>IP</w:t>
      </w:r>
      <w:r w:rsidRPr="0088412A" w:rsidR="006B6F3F">
        <w:rPr>
          <w:rFonts w:ascii="Times New Roman" w:hAnsi="Times New Roman"/>
          <w:highlight w:val="lightGray"/>
        </w:rPr>
        <w:t xml:space="preserve"> </w:t>
      </w:r>
      <w:r w:rsidRPr="0088412A" w:rsidR="006B29D8">
        <w:rPr>
          <w:rFonts w:ascii="Times New Roman" w:hAnsi="Times New Roman"/>
          <w:highlight w:val="lightGray"/>
        </w:rPr>
        <w:t xml:space="preserve">should </w:t>
      </w:r>
      <w:r w:rsidRPr="0088412A" w:rsidR="006B6F3F">
        <w:rPr>
          <w:rFonts w:ascii="Times New Roman" w:hAnsi="Times New Roman"/>
          <w:highlight w:val="lightGray"/>
        </w:rPr>
        <w:t>include</w:t>
      </w:r>
      <w:r w:rsidRPr="0088412A" w:rsidR="006B29D8">
        <w:rPr>
          <w:rFonts w:ascii="Times New Roman" w:hAnsi="Times New Roman"/>
          <w:highlight w:val="lightGray"/>
        </w:rPr>
        <w:t xml:space="preserve"> the key</w:t>
      </w:r>
      <w:r w:rsidRPr="0088412A" w:rsidR="006B6F3F">
        <w:rPr>
          <w:rFonts w:ascii="Times New Roman" w:hAnsi="Times New Roman"/>
          <w:highlight w:val="lightGray"/>
        </w:rPr>
        <w:t xml:space="preserve"> </w:t>
      </w:r>
      <w:r w:rsidRPr="0088412A" w:rsidR="0058542A">
        <w:rPr>
          <w:rFonts w:ascii="Times New Roman" w:hAnsi="Times New Roman"/>
          <w:highlight w:val="lightGray"/>
        </w:rPr>
        <w:t>recommendations and corrective actions</w:t>
      </w:r>
      <w:r w:rsidRPr="0088412A">
        <w:rPr>
          <w:rFonts w:ascii="Times New Roman" w:hAnsi="Times New Roman"/>
          <w:highlight w:val="lightGray"/>
        </w:rPr>
        <w:t xml:space="preserve"> </w:t>
      </w:r>
      <w:r w:rsidRPr="0088412A" w:rsidR="006B29D8">
        <w:rPr>
          <w:rFonts w:ascii="Times New Roman" w:hAnsi="Times New Roman"/>
          <w:highlight w:val="lightGray"/>
        </w:rPr>
        <w:t>identified</w:t>
      </w:r>
      <w:r w:rsidRPr="0088412A">
        <w:rPr>
          <w:rFonts w:ascii="Times New Roman" w:hAnsi="Times New Roman"/>
          <w:highlight w:val="lightGray"/>
        </w:rPr>
        <w:t xml:space="preserve"> </w:t>
      </w:r>
      <w:r w:rsidRPr="0088412A" w:rsidR="00A23A21">
        <w:rPr>
          <w:rFonts w:ascii="Times New Roman" w:hAnsi="Times New Roman"/>
          <w:highlight w:val="lightGray"/>
        </w:rPr>
        <w:t xml:space="preserve">in </w:t>
      </w:r>
      <w:r w:rsidRPr="0088412A">
        <w:rPr>
          <w:rFonts w:ascii="Times New Roman" w:hAnsi="Times New Roman"/>
          <w:i/>
          <w:highlight w:val="lightGray"/>
        </w:rPr>
        <w:t>Chapter 3: Analysis of Capabili</w:t>
      </w:r>
      <w:r w:rsidRPr="0088412A" w:rsidR="00D946EA">
        <w:rPr>
          <w:rFonts w:ascii="Times New Roman" w:hAnsi="Times New Roman"/>
          <w:i/>
          <w:highlight w:val="lightGray"/>
        </w:rPr>
        <w:t>ties</w:t>
      </w:r>
      <w:r w:rsidRPr="0088412A" w:rsidR="006B29D8">
        <w:rPr>
          <w:rFonts w:ascii="Times New Roman" w:hAnsi="Times New Roman"/>
          <w:highlight w:val="lightGray"/>
        </w:rPr>
        <w:t>, the After</w:t>
      </w:r>
      <w:r w:rsidRPr="0088412A" w:rsidR="00C045B4">
        <w:rPr>
          <w:rFonts w:ascii="Times New Roman" w:hAnsi="Times New Roman"/>
          <w:highlight w:val="lightGray"/>
        </w:rPr>
        <w:t xml:space="preserve"> </w:t>
      </w:r>
      <w:r w:rsidRPr="0088412A" w:rsidR="006B29D8">
        <w:rPr>
          <w:rFonts w:ascii="Times New Roman" w:hAnsi="Times New Roman"/>
          <w:highlight w:val="lightGray"/>
        </w:rPr>
        <w:t xml:space="preserve">Action Conference, and </w:t>
      </w:r>
      <w:r w:rsidRPr="0088412A" w:rsidR="00A23A21">
        <w:rPr>
          <w:rFonts w:ascii="Times New Roman" w:hAnsi="Times New Roman"/>
          <w:highlight w:val="lightGray"/>
        </w:rPr>
        <w:t xml:space="preserve">the </w:t>
      </w:r>
      <w:r w:rsidRPr="0088412A" w:rsidR="006B29D8">
        <w:rPr>
          <w:rFonts w:ascii="Times New Roman" w:hAnsi="Times New Roman"/>
          <w:highlight w:val="lightGray"/>
        </w:rPr>
        <w:t xml:space="preserve">EEGs.  </w:t>
      </w:r>
      <w:r w:rsidRPr="0088412A" w:rsidR="00A23A21">
        <w:rPr>
          <w:rFonts w:ascii="Times New Roman" w:hAnsi="Times New Roman"/>
          <w:highlight w:val="lightGray"/>
        </w:rPr>
        <w:t xml:space="preserve">The IP </w:t>
      </w:r>
      <w:r w:rsidRPr="0088412A" w:rsidR="00C045B4">
        <w:rPr>
          <w:rFonts w:ascii="Times New Roman" w:hAnsi="Times New Roman"/>
          <w:highlight w:val="lightGray"/>
        </w:rPr>
        <w:t xml:space="preserve">has been formatted to align with the </w:t>
      </w:r>
      <w:r w:rsidRPr="0088412A" w:rsidR="00C045B4">
        <w:rPr>
          <w:rFonts w:ascii="Times New Roman" w:hAnsi="Times New Roman"/>
          <w:i/>
          <w:highlight w:val="lightGray"/>
        </w:rPr>
        <w:t>Corrective Action Program System</w:t>
      </w:r>
      <w:r w:rsidRPr="0088412A" w:rsidR="00C045B4">
        <w:rPr>
          <w:rFonts w:ascii="Times New Roman" w:hAnsi="Times New Roman"/>
          <w:highlight w:val="lightGray"/>
        </w:rPr>
        <w:t>.</w:t>
      </w:r>
      <w:r w:rsidRPr="0088412A" w:rsidR="006B29D8">
        <w:rPr>
          <w:rFonts w:ascii="Times New Roman" w:hAnsi="Times New Roman"/>
          <w:highlight w:val="lightGray"/>
        </w:rPr>
        <w:t>]</w:t>
      </w:r>
    </w:p>
    <w:p w:rsidR="00037B04" w:rsidP="00D23267" w:rsidRDefault="00037B04" w14:paraId="1FCDBCA0" w14:textId="77777777">
      <w:pPr>
        <w:ind w:right="-360"/>
        <w:rPr>
          <w:rFonts w:ascii="Times New Roman" w:hAnsi="Times New Roman"/>
        </w:rPr>
      </w:pPr>
    </w:p>
    <w:tbl>
      <w:tblPr>
        <w:tblpPr w:leftFromText="180" w:rightFromText="180" w:vertAnchor="text" w:horzAnchor="margin" w:tblpY="361"/>
        <w:tblOverlap w:val="never"/>
        <w:tblW w:w="129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1154"/>
        <w:gridCol w:w="1772"/>
        <w:gridCol w:w="2192"/>
        <w:gridCol w:w="1872"/>
        <w:gridCol w:w="1173"/>
        <w:gridCol w:w="1384"/>
        <w:gridCol w:w="1120"/>
        <w:gridCol w:w="1027"/>
        <w:gridCol w:w="1208"/>
      </w:tblGrid>
      <w:tr w:rsidRPr="00605C77" w:rsidR="00FF26ED" w14:paraId="031FE3A6" w14:textId="77777777">
        <w:trPr>
          <w:trHeight w:val="708"/>
          <w:tblHeader/>
        </w:trPr>
        <w:tc>
          <w:tcPr>
            <w:tcW w:w="1154" w:type="dxa"/>
            <w:tcBorders>
              <w:top w:val="single" w:color="000080" w:sz="4" w:space="0"/>
              <w:left w:val="single" w:color="000080" w:sz="4" w:space="0"/>
              <w:right w:val="single" w:color="FFFFFF" w:sz="4" w:space="0"/>
            </w:tcBorders>
            <w:shd w:val="clear" w:color="auto" w:fill="000080"/>
            <w:vAlign w:val="center"/>
          </w:tcPr>
          <w:p w:rsidRPr="004768BA" w:rsidR="00FF26ED" w:rsidP="00A37DAE" w:rsidRDefault="00FF26ED" w14:paraId="32CA15C6" w14:textId="77777777">
            <w:pPr>
              <w:ind w:left="-108" w:right="-108"/>
              <w:jc w:val="center"/>
              <w:rPr>
                <w:rFonts w:ascii="Arial" w:hAnsi="Arial" w:cs="Arial"/>
                <w:b/>
                <w:color w:val="FFFFFF"/>
                <w:sz w:val="20"/>
                <w:szCs w:val="20"/>
              </w:rPr>
            </w:pPr>
            <w:bookmarkStart w:name="OLE_LINK1" w:id="3"/>
            <w:r w:rsidRPr="004768BA">
              <w:rPr>
                <w:rFonts w:ascii="Arial" w:hAnsi="Arial" w:cs="Arial"/>
                <w:b/>
                <w:color w:val="FFFFFF"/>
                <w:sz w:val="20"/>
                <w:szCs w:val="20"/>
              </w:rPr>
              <w:t>Capability</w:t>
            </w:r>
          </w:p>
        </w:tc>
        <w:tc>
          <w:tcPr>
            <w:tcW w:w="1780" w:type="dxa"/>
            <w:tcBorders>
              <w:top w:val="single" w:color="000080" w:sz="4" w:space="0"/>
              <w:left w:val="single" w:color="FFFFFF" w:sz="4" w:space="0"/>
              <w:right w:val="single" w:color="FFFFFF" w:sz="4" w:space="0"/>
            </w:tcBorders>
            <w:shd w:val="clear" w:color="auto" w:fill="000080"/>
            <w:vAlign w:val="center"/>
          </w:tcPr>
          <w:p w:rsidRPr="004768BA" w:rsidR="00FF26ED" w:rsidP="00FF26ED" w:rsidRDefault="00FF26ED" w14:paraId="0DB229FE" w14:textId="77777777">
            <w:pPr>
              <w:ind w:left="-108" w:right="-108"/>
              <w:jc w:val="center"/>
              <w:rPr>
                <w:rFonts w:ascii="Arial" w:hAnsi="Arial" w:cs="Arial"/>
                <w:b/>
                <w:color w:val="FFFFFF"/>
                <w:sz w:val="20"/>
                <w:szCs w:val="20"/>
              </w:rPr>
            </w:pPr>
            <w:r w:rsidRPr="004768BA">
              <w:rPr>
                <w:rFonts w:ascii="Arial" w:hAnsi="Arial" w:cs="Arial"/>
                <w:b/>
                <w:color w:val="FFFFFF"/>
                <w:sz w:val="20"/>
                <w:szCs w:val="20"/>
              </w:rPr>
              <w:t>Observation Title</w:t>
            </w:r>
          </w:p>
        </w:tc>
        <w:tc>
          <w:tcPr>
            <w:tcW w:w="2199" w:type="dxa"/>
            <w:tcBorders>
              <w:top w:val="single" w:color="000080" w:sz="4" w:space="0"/>
              <w:left w:val="single" w:color="FFFFFF" w:sz="4" w:space="0"/>
              <w:right w:val="single" w:color="FFFFFF" w:sz="4" w:space="0"/>
            </w:tcBorders>
            <w:shd w:val="clear" w:color="auto" w:fill="000080"/>
            <w:vAlign w:val="center"/>
          </w:tcPr>
          <w:p w:rsidRPr="004768BA" w:rsidR="00FF26ED" w:rsidP="00A37DAE" w:rsidRDefault="00FF26ED" w14:paraId="0701BFAE" w14:textId="77777777">
            <w:pPr>
              <w:ind w:left="-108" w:right="-108"/>
              <w:jc w:val="center"/>
              <w:rPr>
                <w:rFonts w:ascii="Arial" w:hAnsi="Arial" w:cs="Arial"/>
                <w:b/>
                <w:color w:val="FFFFFF"/>
                <w:sz w:val="20"/>
                <w:szCs w:val="20"/>
              </w:rPr>
            </w:pPr>
            <w:r w:rsidRPr="004768BA">
              <w:rPr>
                <w:rFonts w:ascii="Arial" w:hAnsi="Arial" w:cs="Arial"/>
                <w:b/>
                <w:color w:val="FFFFFF"/>
                <w:sz w:val="20"/>
                <w:szCs w:val="20"/>
              </w:rPr>
              <w:t>Recommendation</w:t>
            </w:r>
          </w:p>
        </w:tc>
        <w:tc>
          <w:tcPr>
            <w:tcW w:w="1883" w:type="dxa"/>
            <w:tcBorders>
              <w:top w:val="single" w:color="000080" w:sz="4" w:space="0"/>
              <w:left w:val="single" w:color="FFFFFF" w:sz="4" w:space="0"/>
              <w:right w:val="single" w:color="FFFFFF" w:sz="4" w:space="0"/>
            </w:tcBorders>
            <w:shd w:val="clear" w:color="auto" w:fill="000080"/>
            <w:vAlign w:val="center"/>
          </w:tcPr>
          <w:p w:rsidRPr="004768BA" w:rsidR="00FF26ED" w:rsidP="00A37DAE" w:rsidRDefault="00FF26ED" w14:paraId="692337D9" w14:textId="77777777">
            <w:pPr>
              <w:ind w:left="-108" w:right="-108"/>
              <w:jc w:val="center"/>
              <w:rPr>
                <w:rFonts w:ascii="Arial" w:hAnsi="Arial" w:cs="Arial"/>
                <w:b/>
                <w:color w:val="FFFFFF"/>
                <w:sz w:val="20"/>
                <w:szCs w:val="20"/>
              </w:rPr>
            </w:pPr>
            <w:r w:rsidRPr="004768BA">
              <w:rPr>
                <w:rFonts w:ascii="Arial" w:hAnsi="Arial" w:cs="Arial"/>
                <w:b/>
                <w:color w:val="FFFFFF"/>
                <w:sz w:val="20"/>
                <w:szCs w:val="20"/>
              </w:rPr>
              <w:t>Corrective Action Description</w:t>
            </w:r>
          </w:p>
        </w:tc>
        <w:tc>
          <w:tcPr>
            <w:tcW w:w="1150" w:type="dxa"/>
            <w:tcBorders>
              <w:top w:val="single" w:color="000080" w:sz="4" w:space="0"/>
              <w:left w:val="single" w:color="FFFFFF" w:sz="4" w:space="0"/>
              <w:right w:val="single" w:color="FFFFFF" w:sz="4" w:space="0"/>
            </w:tcBorders>
            <w:shd w:val="clear" w:color="auto" w:fill="000080"/>
            <w:vAlign w:val="center"/>
          </w:tcPr>
          <w:p w:rsidRPr="004768BA" w:rsidR="00FF26ED" w:rsidP="00A37DAE" w:rsidRDefault="00FF26ED" w14:paraId="07225E2C" w14:textId="77777777">
            <w:pPr>
              <w:ind w:left="-108" w:right="-108"/>
              <w:jc w:val="center"/>
              <w:rPr>
                <w:rFonts w:ascii="Arial" w:hAnsi="Arial" w:cs="Arial"/>
                <w:b/>
                <w:color w:val="FFFFFF"/>
                <w:sz w:val="20"/>
                <w:szCs w:val="20"/>
              </w:rPr>
            </w:pPr>
            <w:r w:rsidRPr="004768BA">
              <w:rPr>
                <w:rFonts w:ascii="Arial" w:hAnsi="Arial" w:cs="Arial"/>
                <w:b/>
                <w:color w:val="FFFFFF"/>
                <w:sz w:val="20"/>
                <w:szCs w:val="20"/>
              </w:rPr>
              <w:t>Capability Element</w:t>
            </w:r>
          </w:p>
        </w:tc>
        <w:tc>
          <w:tcPr>
            <w:tcW w:w="1385" w:type="dxa"/>
            <w:tcBorders>
              <w:top w:val="single" w:color="000080" w:sz="4" w:space="0"/>
              <w:left w:val="single" w:color="FFFFFF" w:sz="4" w:space="0"/>
              <w:right w:val="single" w:color="FFFFFF" w:sz="4" w:space="0"/>
            </w:tcBorders>
            <w:shd w:val="clear" w:color="auto" w:fill="000080"/>
            <w:vAlign w:val="center"/>
          </w:tcPr>
          <w:p w:rsidRPr="004768BA" w:rsidR="00FF26ED" w:rsidP="00A37DAE" w:rsidRDefault="00FF26ED" w14:paraId="4C836565" w14:textId="77777777">
            <w:pPr>
              <w:ind w:left="-108" w:right="-108"/>
              <w:jc w:val="center"/>
              <w:rPr>
                <w:rFonts w:ascii="Arial" w:hAnsi="Arial" w:cs="Arial"/>
                <w:b/>
                <w:color w:val="FFFFFF"/>
                <w:sz w:val="20"/>
                <w:szCs w:val="20"/>
              </w:rPr>
            </w:pPr>
            <w:r w:rsidRPr="004768BA">
              <w:rPr>
                <w:rFonts w:ascii="Arial" w:hAnsi="Arial" w:cs="Arial"/>
                <w:b/>
                <w:color w:val="FFFFFF"/>
                <w:sz w:val="20"/>
                <w:szCs w:val="20"/>
              </w:rPr>
              <w:t>Primary Responsible Agency</w:t>
            </w:r>
          </w:p>
        </w:tc>
        <w:tc>
          <w:tcPr>
            <w:tcW w:w="1123" w:type="dxa"/>
            <w:tcBorders>
              <w:top w:val="single" w:color="000080" w:sz="4" w:space="0"/>
              <w:left w:val="single" w:color="FFFFFF" w:sz="4" w:space="0"/>
              <w:right w:val="single" w:color="FFFFFF" w:sz="4" w:space="0"/>
            </w:tcBorders>
            <w:shd w:val="clear" w:color="auto" w:fill="000080"/>
            <w:vAlign w:val="center"/>
          </w:tcPr>
          <w:p w:rsidRPr="004768BA" w:rsidR="00FF26ED" w:rsidP="00F459C2" w:rsidRDefault="00FF26ED" w14:paraId="67D5C25C" w14:textId="77777777">
            <w:pPr>
              <w:ind w:right="-108"/>
              <w:jc w:val="center"/>
              <w:rPr>
                <w:rFonts w:ascii="Arial" w:hAnsi="Arial" w:cs="Arial"/>
                <w:b/>
                <w:color w:val="FFFFFF"/>
                <w:sz w:val="20"/>
                <w:szCs w:val="20"/>
              </w:rPr>
            </w:pPr>
            <w:r w:rsidRPr="004768BA">
              <w:rPr>
                <w:rFonts w:ascii="Arial" w:hAnsi="Arial" w:cs="Arial"/>
                <w:b/>
                <w:color w:val="FFFFFF"/>
                <w:sz w:val="20"/>
                <w:szCs w:val="20"/>
              </w:rPr>
              <w:t>Agency</w:t>
            </w:r>
          </w:p>
          <w:p w:rsidRPr="004768BA" w:rsidR="00FF26ED" w:rsidP="00F459C2" w:rsidRDefault="00FF26ED" w14:paraId="0E8E2821" w14:textId="77777777">
            <w:pPr>
              <w:ind w:left="-108" w:right="-108"/>
              <w:jc w:val="center"/>
              <w:rPr>
                <w:rFonts w:ascii="Arial" w:hAnsi="Arial" w:cs="Arial"/>
                <w:b/>
                <w:color w:val="FFFFFF"/>
                <w:sz w:val="20"/>
                <w:szCs w:val="20"/>
              </w:rPr>
            </w:pPr>
            <w:r w:rsidRPr="004768BA">
              <w:rPr>
                <w:rFonts w:ascii="Arial" w:hAnsi="Arial" w:cs="Arial"/>
                <w:b/>
                <w:color w:val="FFFFFF"/>
                <w:sz w:val="20"/>
                <w:szCs w:val="20"/>
              </w:rPr>
              <w:t xml:space="preserve"> POC</w:t>
            </w:r>
          </w:p>
        </w:tc>
        <w:tc>
          <w:tcPr>
            <w:tcW w:w="1033" w:type="dxa"/>
            <w:tcBorders>
              <w:top w:val="single" w:color="000080" w:sz="4" w:space="0"/>
              <w:left w:val="single" w:color="FFFFFF" w:sz="4" w:space="0"/>
              <w:right w:val="single" w:color="FFFFFF" w:sz="4" w:space="0"/>
            </w:tcBorders>
            <w:shd w:val="clear" w:color="auto" w:fill="000080"/>
          </w:tcPr>
          <w:p w:rsidRPr="004768BA" w:rsidR="00FF26ED" w:rsidP="00A37DAE" w:rsidRDefault="00FF26ED" w14:paraId="7EA63242" w14:textId="77777777">
            <w:pPr>
              <w:ind w:left="-108" w:right="-108"/>
              <w:jc w:val="center"/>
              <w:rPr>
                <w:rFonts w:ascii="Arial" w:hAnsi="Arial" w:cs="Arial"/>
                <w:b/>
                <w:color w:val="FFFFFF"/>
                <w:sz w:val="20"/>
                <w:szCs w:val="20"/>
              </w:rPr>
            </w:pPr>
          </w:p>
          <w:p w:rsidRPr="004768BA" w:rsidR="00FF26ED" w:rsidP="00A37DAE" w:rsidRDefault="00FF26ED" w14:paraId="48E2F7A0" w14:textId="77777777">
            <w:pPr>
              <w:ind w:left="-108" w:right="-108"/>
              <w:jc w:val="center"/>
              <w:rPr>
                <w:rFonts w:ascii="Arial" w:hAnsi="Arial" w:cs="Arial"/>
                <w:b/>
                <w:color w:val="FFFFFF"/>
                <w:sz w:val="20"/>
                <w:szCs w:val="20"/>
              </w:rPr>
            </w:pPr>
            <w:r w:rsidRPr="004768BA">
              <w:rPr>
                <w:rFonts w:ascii="Arial" w:hAnsi="Arial" w:cs="Arial"/>
                <w:b/>
                <w:color w:val="FFFFFF"/>
                <w:sz w:val="20"/>
                <w:szCs w:val="20"/>
              </w:rPr>
              <w:t>Start Date</w:t>
            </w:r>
          </w:p>
        </w:tc>
        <w:tc>
          <w:tcPr>
            <w:tcW w:w="1195" w:type="dxa"/>
            <w:tcBorders>
              <w:top w:val="single" w:color="000080" w:sz="4" w:space="0"/>
              <w:left w:val="single" w:color="FFFFFF" w:sz="4" w:space="0"/>
              <w:right w:val="single" w:color="000080" w:sz="4" w:space="0"/>
            </w:tcBorders>
            <w:shd w:val="clear" w:color="auto" w:fill="000080"/>
            <w:vAlign w:val="center"/>
          </w:tcPr>
          <w:p w:rsidRPr="004768BA" w:rsidR="00FF26ED" w:rsidP="00A37DAE" w:rsidRDefault="00FF26ED" w14:paraId="46429376" w14:textId="77777777">
            <w:pPr>
              <w:ind w:left="-108" w:right="-108"/>
              <w:jc w:val="center"/>
              <w:rPr>
                <w:rFonts w:ascii="Arial" w:hAnsi="Arial" w:cs="Arial"/>
                <w:b/>
                <w:color w:val="FFFFFF"/>
                <w:sz w:val="20"/>
                <w:szCs w:val="20"/>
              </w:rPr>
            </w:pPr>
            <w:r w:rsidRPr="004768BA">
              <w:rPr>
                <w:rFonts w:ascii="Arial" w:hAnsi="Arial" w:cs="Arial"/>
                <w:b/>
                <w:color w:val="FFFFFF"/>
                <w:sz w:val="20"/>
                <w:szCs w:val="20"/>
              </w:rPr>
              <w:t>Completion Date</w:t>
            </w:r>
          </w:p>
        </w:tc>
      </w:tr>
      <w:tr w:rsidRPr="00605C77" w:rsidR="00FF26ED" w14:paraId="23883C0D" w14:textId="77777777">
        <w:trPr>
          <w:trHeight w:val="165"/>
        </w:trPr>
        <w:tc>
          <w:tcPr>
            <w:tcW w:w="1154" w:type="dxa"/>
            <w:vMerge w:val="restart"/>
            <w:tcBorders>
              <w:left w:val="single" w:color="000080" w:sz="4" w:space="0"/>
            </w:tcBorders>
          </w:tcPr>
          <w:p w:rsidRPr="001C0508" w:rsidR="00FF26ED" w:rsidP="00A37DAE" w:rsidRDefault="00B602AA" w14:paraId="796CF93E" w14:textId="77777777">
            <w:pPr>
              <w:ind w:right="-108"/>
              <w:rPr>
                <w:rFonts w:ascii="Arial" w:hAnsi="Arial" w:cs="Arial"/>
                <w:sz w:val="20"/>
                <w:szCs w:val="20"/>
                <w:highlight w:val="lightGray"/>
              </w:rPr>
            </w:pPr>
            <w:r>
              <w:rPr>
                <w:rFonts w:ascii="Arial" w:hAnsi="Arial" w:cs="Arial"/>
                <w:sz w:val="20"/>
                <w:szCs w:val="20"/>
                <w:highlight w:val="lightGray"/>
              </w:rPr>
              <w:t>[Capability</w:t>
            </w:r>
            <w:r w:rsidR="00EA2832">
              <w:rPr>
                <w:rFonts w:ascii="Arial" w:hAnsi="Arial" w:cs="Arial"/>
                <w:sz w:val="20"/>
                <w:szCs w:val="20"/>
                <w:highlight w:val="lightGray"/>
              </w:rPr>
              <w:t xml:space="preserve"> 1: Capability</w:t>
            </w:r>
            <w:r>
              <w:rPr>
                <w:rFonts w:ascii="Arial" w:hAnsi="Arial" w:cs="Arial"/>
                <w:sz w:val="20"/>
                <w:szCs w:val="20"/>
                <w:highlight w:val="lightGray"/>
              </w:rPr>
              <w:t xml:space="preserve"> Name]</w:t>
            </w:r>
          </w:p>
        </w:tc>
        <w:tc>
          <w:tcPr>
            <w:tcW w:w="1780" w:type="dxa"/>
            <w:vMerge w:val="restart"/>
          </w:tcPr>
          <w:p w:rsidRPr="001C0508" w:rsidR="00FF26ED" w:rsidP="00A37DAE" w:rsidRDefault="00D23267" w14:paraId="64A2CA97"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1C0508">
              <w:rPr>
                <w:rFonts w:ascii="Arial" w:hAnsi="Arial" w:cs="Arial"/>
                <w:sz w:val="20"/>
                <w:szCs w:val="20"/>
                <w:highlight w:val="lightGray"/>
              </w:rPr>
              <w:t>1. Observation 1</w:t>
            </w:r>
          </w:p>
        </w:tc>
        <w:tc>
          <w:tcPr>
            <w:tcW w:w="2199" w:type="dxa"/>
            <w:vMerge w:val="restart"/>
            <w:shd w:val="clear" w:color="auto" w:fill="auto"/>
          </w:tcPr>
          <w:p w:rsidRPr="001C0508" w:rsidR="00FF26ED" w:rsidP="00A37DAE" w:rsidRDefault="00FF26ED" w14:paraId="5442F891"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1C0508">
              <w:rPr>
                <w:rFonts w:ascii="Arial" w:hAnsi="Arial" w:cs="Arial"/>
                <w:sz w:val="20"/>
                <w:szCs w:val="20"/>
                <w:highlight w:val="lightGray"/>
              </w:rPr>
              <w:t>1</w:t>
            </w:r>
            <w:r w:rsidRPr="001C0508" w:rsidR="00D23267">
              <w:rPr>
                <w:rFonts w:ascii="Arial" w:hAnsi="Arial" w:cs="Arial"/>
                <w:sz w:val="20"/>
                <w:szCs w:val="20"/>
                <w:highlight w:val="lightGray"/>
              </w:rPr>
              <w:t>.1</w:t>
            </w:r>
            <w:r w:rsidRPr="001C0508">
              <w:rPr>
                <w:rFonts w:ascii="Arial" w:hAnsi="Arial" w:cs="Arial"/>
                <w:sz w:val="20"/>
                <w:szCs w:val="20"/>
                <w:highlight w:val="lightGray"/>
              </w:rPr>
              <w:t xml:space="preserve"> Insert Recommendation 1</w:t>
            </w:r>
          </w:p>
          <w:p w:rsidRPr="001C0508" w:rsidR="00FF26ED" w:rsidP="00A37DAE" w:rsidRDefault="00FF26ED" w14:paraId="2846BA3A"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p w:rsidRPr="001C0508" w:rsidR="00FF26ED" w:rsidP="00A37DAE" w:rsidRDefault="00FF26ED" w14:paraId="3C631DF5"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p w:rsidRPr="001C0508" w:rsidR="00FF26ED" w:rsidP="00A37DAE" w:rsidRDefault="00FF26ED" w14:paraId="41812682"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p w:rsidRPr="001C0508" w:rsidR="00FF26ED" w:rsidP="00A37DAE" w:rsidRDefault="00FF26ED" w14:paraId="12AF0F4A"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p w:rsidRPr="001C0508" w:rsidR="00FF26ED" w:rsidP="00A37DAE" w:rsidRDefault="00FF26ED" w14:paraId="60EA36FD"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1883" w:type="dxa"/>
          </w:tcPr>
          <w:p w:rsidRPr="001C0508" w:rsidR="00FF26ED" w:rsidP="00A37DAE" w:rsidRDefault="00FF26ED" w14:paraId="144C6F17" w14:textId="77777777">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1.1</w:t>
            </w:r>
            <w:r w:rsidRPr="001C0508" w:rsidR="00D23267">
              <w:rPr>
                <w:rFonts w:ascii="Arial" w:hAnsi="Arial" w:cs="Arial"/>
                <w:sz w:val="20"/>
                <w:szCs w:val="20"/>
                <w:highlight w:val="lightGray"/>
              </w:rPr>
              <w:t>.1</w:t>
            </w:r>
            <w:r w:rsidRPr="001C0508">
              <w:rPr>
                <w:rFonts w:ascii="Arial" w:hAnsi="Arial" w:cs="Arial"/>
                <w:sz w:val="20"/>
                <w:szCs w:val="20"/>
                <w:highlight w:val="lightGray"/>
              </w:rPr>
              <w:t xml:space="preserve"> Insert Corrective Action 1 </w:t>
            </w:r>
          </w:p>
        </w:tc>
        <w:tc>
          <w:tcPr>
            <w:tcW w:w="1150" w:type="dxa"/>
          </w:tcPr>
          <w:p w:rsidRPr="001C0508" w:rsidR="00FF26ED" w:rsidP="00A37DAE" w:rsidRDefault="00FF26ED" w14:paraId="534E7D67"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Planning</w:t>
            </w:r>
          </w:p>
          <w:p w:rsidRPr="001C0508" w:rsidR="00FF26ED" w:rsidP="00A37DAE" w:rsidRDefault="00FF26ED" w14:paraId="052DAD2A"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color w:val="FFFFFF"/>
                <w:sz w:val="20"/>
                <w:szCs w:val="20"/>
                <w:highlight w:val="lightGray"/>
              </w:rPr>
            </w:pPr>
          </w:p>
        </w:tc>
        <w:tc>
          <w:tcPr>
            <w:tcW w:w="1385" w:type="dxa"/>
          </w:tcPr>
          <w:p w:rsidRPr="001C0508" w:rsidR="00FF26ED" w:rsidP="00A37DAE" w:rsidRDefault="00FF26ED" w14:paraId="4458E871"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State X EMA</w:t>
            </w:r>
          </w:p>
        </w:tc>
        <w:tc>
          <w:tcPr>
            <w:tcW w:w="1123" w:type="dxa"/>
          </w:tcPr>
          <w:p w:rsidRPr="001C0508" w:rsidR="00FF26ED" w:rsidP="00A37DAE" w:rsidRDefault="00FF26ED" w14:paraId="21DA1C22"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EMA Director</w:t>
            </w:r>
          </w:p>
          <w:p w:rsidRPr="001C0508" w:rsidR="00FF26ED" w:rsidP="00A37DAE" w:rsidRDefault="00FF26ED" w14:paraId="4775F91A"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c>
          <w:tcPr>
            <w:tcW w:w="1033" w:type="dxa"/>
          </w:tcPr>
          <w:p w:rsidRPr="001C0508" w:rsidR="00FF26ED" w:rsidP="00A37DAE" w:rsidRDefault="00FF26ED" w14:paraId="13E22F7E"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Cs/>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right w:val="single" w:color="000080" w:sz="4" w:space="0"/>
            </w:tcBorders>
          </w:tcPr>
          <w:p w:rsidRPr="001C0508" w:rsidR="00FF26ED" w:rsidP="00A37DAE" w:rsidRDefault="00FF26ED" w14:paraId="6744AE77"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Sep 1, 2007</w:t>
            </w:r>
          </w:p>
          <w:p w:rsidRPr="001C0508" w:rsidR="00FF26ED" w:rsidP="00A37DAE" w:rsidRDefault="00FF26ED" w14:paraId="50E60630"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r w:rsidRPr="00605C77" w:rsidR="00FF26ED" w14:paraId="2AC45B95" w14:textId="77777777">
        <w:trPr>
          <w:trHeight w:val="165"/>
        </w:trPr>
        <w:tc>
          <w:tcPr>
            <w:tcW w:w="1154" w:type="dxa"/>
            <w:vMerge/>
            <w:tcBorders>
              <w:left w:val="single" w:color="000080" w:sz="4" w:space="0"/>
            </w:tcBorders>
          </w:tcPr>
          <w:p w:rsidRPr="001C0508" w:rsidR="00FF26ED" w:rsidP="00A37DAE" w:rsidRDefault="00FF26ED" w14:paraId="3C7485AE" w14:textId="77777777">
            <w:pPr>
              <w:ind w:right="-108"/>
              <w:rPr>
                <w:rFonts w:ascii="Arial" w:hAnsi="Arial" w:cs="Arial"/>
                <w:sz w:val="20"/>
                <w:szCs w:val="20"/>
                <w:highlight w:val="lightGray"/>
              </w:rPr>
            </w:pPr>
          </w:p>
        </w:tc>
        <w:tc>
          <w:tcPr>
            <w:tcW w:w="1780" w:type="dxa"/>
            <w:vMerge/>
          </w:tcPr>
          <w:p w:rsidRPr="001C0508" w:rsidR="00FF26ED" w:rsidP="00A37DAE" w:rsidRDefault="00FF26ED" w14:paraId="5D393E93"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2199" w:type="dxa"/>
            <w:vMerge/>
            <w:shd w:val="clear" w:color="auto" w:fill="auto"/>
          </w:tcPr>
          <w:p w:rsidRPr="001C0508" w:rsidR="00FF26ED" w:rsidP="00A37DAE" w:rsidRDefault="00FF26ED" w14:paraId="7822697C"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1883" w:type="dxa"/>
          </w:tcPr>
          <w:p w:rsidRPr="001C0508" w:rsidR="00FF26ED" w:rsidP="00A37DAE" w:rsidRDefault="00D23267" w14:paraId="5B35C350" w14:textId="77777777">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1.</w:t>
            </w:r>
            <w:r w:rsidRPr="001C0508" w:rsidR="00FF26ED">
              <w:rPr>
                <w:rFonts w:ascii="Arial" w:hAnsi="Arial" w:cs="Arial"/>
                <w:sz w:val="20"/>
                <w:szCs w:val="20"/>
                <w:highlight w:val="lightGray"/>
              </w:rPr>
              <w:t>1.2 Insert Corrective Action 2</w:t>
            </w:r>
          </w:p>
        </w:tc>
        <w:tc>
          <w:tcPr>
            <w:tcW w:w="1150" w:type="dxa"/>
          </w:tcPr>
          <w:p w:rsidRPr="001C0508" w:rsidR="00FF26ED" w:rsidP="00A37DAE" w:rsidRDefault="00FF26ED" w14:paraId="3892CB46"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Planning</w:t>
            </w:r>
          </w:p>
          <w:p w:rsidRPr="001C0508" w:rsidR="00FF26ED" w:rsidP="00A37DAE" w:rsidRDefault="00FF26ED" w14:paraId="728D15E4"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385" w:type="dxa"/>
          </w:tcPr>
          <w:p w:rsidRPr="001C0508" w:rsidR="00FF26ED" w:rsidP="00A37DAE" w:rsidRDefault="00FF26ED" w14:paraId="298DC763"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State X EMS System</w:t>
            </w:r>
          </w:p>
        </w:tc>
        <w:tc>
          <w:tcPr>
            <w:tcW w:w="1123" w:type="dxa"/>
          </w:tcPr>
          <w:p w:rsidRPr="001C0508" w:rsidR="00FF26ED" w:rsidP="00A37DAE" w:rsidRDefault="00FF26ED" w14:paraId="3F26E8A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EMS System Director</w:t>
            </w:r>
          </w:p>
        </w:tc>
        <w:tc>
          <w:tcPr>
            <w:tcW w:w="1033" w:type="dxa"/>
          </w:tcPr>
          <w:p w:rsidRPr="001C0508" w:rsidR="00FF26ED" w:rsidP="00A37DAE" w:rsidRDefault="00FF26ED" w14:paraId="52B8E1CE"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right w:val="single" w:color="000080" w:sz="4" w:space="0"/>
            </w:tcBorders>
          </w:tcPr>
          <w:p w:rsidRPr="001C0508" w:rsidR="00FF26ED" w:rsidP="00A37DAE" w:rsidRDefault="00FF26ED" w14:paraId="19BB7514"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Feb 1, 2007</w:t>
            </w:r>
          </w:p>
          <w:p w:rsidRPr="001C0508" w:rsidR="00FF26ED" w:rsidP="00A37DAE" w:rsidRDefault="00FF26ED" w14:paraId="4787408E"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r w:rsidRPr="00605C77" w:rsidR="00FF26ED" w14:paraId="3F857C15" w14:textId="77777777">
        <w:trPr>
          <w:trHeight w:val="165"/>
        </w:trPr>
        <w:tc>
          <w:tcPr>
            <w:tcW w:w="1154" w:type="dxa"/>
            <w:vMerge/>
            <w:tcBorders>
              <w:left w:val="single" w:color="000080" w:sz="4" w:space="0"/>
            </w:tcBorders>
          </w:tcPr>
          <w:p w:rsidRPr="001C0508" w:rsidR="00FF26ED" w:rsidP="00A37DAE" w:rsidRDefault="00FF26ED" w14:paraId="49FA2E5B" w14:textId="77777777">
            <w:pPr>
              <w:ind w:right="-108"/>
              <w:rPr>
                <w:rFonts w:ascii="Arial" w:hAnsi="Arial" w:cs="Arial"/>
                <w:sz w:val="20"/>
                <w:szCs w:val="20"/>
                <w:highlight w:val="lightGray"/>
              </w:rPr>
            </w:pPr>
          </w:p>
        </w:tc>
        <w:tc>
          <w:tcPr>
            <w:tcW w:w="1780" w:type="dxa"/>
            <w:vMerge/>
          </w:tcPr>
          <w:p w:rsidRPr="001C0508" w:rsidR="00FF26ED" w:rsidP="00A37DAE" w:rsidRDefault="00FF26ED" w14:paraId="1DD140FD"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2199" w:type="dxa"/>
            <w:vMerge w:val="restart"/>
            <w:shd w:val="clear" w:color="auto" w:fill="auto"/>
          </w:tcPr>
          <w:p w:rsidRPr="001C0508" w:rsidR="00FF26ED" w:rsidP="00A37DAE" w:rsidRDefault="00D23267" w14:paraId="7FB6DAE9"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1C0508">
              <w:rPr>
                <w:rFonts w:ascii="Arial" w:hAnsi="Arial" w:cs="Arial"/>
                <w:sz w:val="20"/>
                <w:szCs w:val="20"/>
                <w:highlight w:val="lightGray"/>
              </w:rPr>
              <w:t>1.</w:t>
            </w:r>
            <w:r w:rsidRPr="001C0508" w:rsidR="00FF26ED">
              <w:rPr>
                <w:rFonts w:ascii="Arial" w:hAnsi="Arial" w:cs="Arial"/>
                <w:sz w:val="20"/>
                <w:szCs w:val="20"/>
                <w:highlight w:val="lightGray"/>
              </w:rPr>
              <w:t>2 Insert Recommendation 2</w:t>
            </w:r>
          </w:p>
          <w:p w:rsidRPr="001C0508" w:rsidR="00FF26ED" w:rsidP="00A37DAE" w:rsidRDefault="00FF26ED" w14:paraId="24F914E8"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1883" w:type="dxa"/>
          </w:tcPr>
          <w:p w:rsidRPr="001C0508" w:rsidR="00FF26ED" w:rsidP="00A37DAE" w:rsidRDefault="00D23267" w14:paraId="02A3D04B" w14:textId="77777777">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1.</w:t>
            </w:r>
            <w:r w:rsidRPr="001C0508" w:rsidR="00FF26ED">
              <w:rPr>
                <w:rFonts w:ascii="Arial" w:hAnsi="Arial" w:cs="Arial"/>
                <w:sz w:val="20"/>
                <w:szCs w:val="20"/>
                <w:highlight w:val="lightGray"/>
              </w:rPr>
              <w:t>2.1 Insert Corrective Action 1</w:t>
            </w:r>
          </w:p>
        </w:tc>
        <w:tc>
          <w:tcPr>
            <w:tcW w:w="1150" w:type="dxa"/>
          </w:tcPr>
          <w:p w:rsidRPr="001C0508" w:rsidR="00FF26ED" w:rsidP="00A37DAE" w:rsidRDefault="00FF26ED" w14:paraId="617A6FB6"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Training</w:t>
            </w:r>
          </w:p>
          <w:p w:rsidRPr="001C0508" w:rsidR="00FF26ED" w:rsidP="00A37DAE" w:rsidRDefault="00FF26ED" w14:paraId="311C883D"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385" w:type="dxa"/>
          </w:tcPr>
          <w:p w:rsidRPr="001C0508" w:rsidR="00FF26ED" w:rsidP="00A37DAE" w:rsidRDefault="00FF26ED" w14:paraId="2EA364F4"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State X EMA</w:t>
            </w:r>
          </w:p>
        </w:tc>
        <w:tc>
          <w:tcPr>
            <w:tcW w:w="1123" w:type="dxa"/>
          </w:tcPr>
          <w:p w:rsidRPr="001C0508" w:rsidR="00FF26ED" w:rsidP="00A37DAE" w:rsidRDefault="00FF26ED" w14:paraId="4D64A17B"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EMA Director</w:t>
            </w:r>
          </w:p>
          <w:p w:rsidRPr="001C0508" w:rsidR="00FF26ED" w:rsidP="00A37DAE" w:rsidRDefault="00FF26ED" w14:paraId="2893D868"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033" w:type="dxa"/>
          </w:tcPr>
          <w:p w:rsidRPr="001C0508" w:rsidR="00FF26ED" w:rsidP="00A37DAE" w:rsidRDefault="00FF26ED" w14:paraId="4AE1D6C3"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right w:val="single" w:color="000080" w:sz="4" w:space="0"/>
            </w:tcBorders>
          </w:tcPr>
          <w:p w:rsidRPr="001C0508" w:rsidR="00FF26ED" w:rsidP="00A37DAE" w:rsidRDefault="00FF26ED" w14:paraId="54F8CD88"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Jan 1, 2007</w:t>
            </w:r>
          </w:p>
          <w:p w:rsidRPr="001C0508" w:rsidR="00FF26ED" w:rsidP="00A37DAE" w:rsidRDefault="00FF26ED" w14:paraId="67F1BA50"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r w:rsidRPr="00605C77" w:rsidR="00FF26ED" w14:paraId="7F824B84" w14:textId="77777777">
        <w:trPr>
          <w:trHeight w:val="165"/>
        </w:trPr>
        <w:tc>
          <w:tcPr>
            <w:tcW w:w="1154" w:type="dxa"/>
            <w:vMerge/>
            <w:tcBorders>
              <w:left w:val="single" w:color="000080" w:sz="4" w:space="0"/>
            </w:tcBorders>
          </w:tcPr>
          <w:p w:rsidRPr="001C0508" w:rsidR="00FF26ED" w:rsidP="00A37DAE" w:rsidRDefault="00FF26ED" w14:paraId="7EF6167B" w14:textId="77777777">
            <w:pPr>
              <w:ind w:right="-108"/>
              <w:rPr>
                <w:rFonts w:ascii="Arial" w:hAnsi="Arial" w:cs="Arial"/>
                <w:sz w:val="20"/>
                <w:szCs w:val="20"/>
                <w:highlight w:val="lightGray"/>
              </w:rPr>
            </w:pPr>
          </w:p>
        </w:tc>
        <w:tc>
          <w:tcPr>
            <w:tcW w:w="1780" w:type="dxa"/>
            <w:vMerge/>
          </w:tcPr>
          <w:p w:rsidRPr="001C0508" w:rsidR="00FF26ED" w:rsidP="002B5AFA" w:rsidRDefault="00FF26ED" w14:paraId="41C95941"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2199" w:type="dxa"/>
            <w:vMerge/>
            <w:shd w:val="clear" w:color="auto" w:fill="auto"/>
          </w:tcPr>
          <w:p w:rsidRPr="001C0508" w:rsidR="00FF26ED" w:rsidP="002B5AFA" w:rsidRDefault="00FF26ED" w14:paraId="6471F418"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1883" w:type="dxa"/>
          </w:tcPr>
          <w:p w:rsidRPr="001C0508" w:rsidR="00FF26ED" w:rsidP="00A37DAE" w:rsidRDefault="00D23267" w14:paraId="02AE22A0" w14:textId="77777777">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1.</w:t>
            </w:r>
            <w:r w:rsidRPr="001C0508" w:rsidR="00FF26ED">
              <w:rPr>
                <w:rFonts w:ascii="Arial" w:hAnsi="Arial" w:cs="Arial"/>
                <w:sz w:val="20"/>
                <w:szCs w:val="20"/>
                <w:highlight w:val="lightGray"/>
              </w:rPr>
              <w:t>2.2 Insert Corrective Action 2</w:t>
            </w:r>
          </w:p>
        </w:tc>
        <w:tc>
          <w:tcPr>
            <w:tcW w:w="1150" w:type="dxa"/>
          </w:tcPr>
          <w:p w:rsidRPr="001C0508" w:rsidR="00FF26ED" w:rsidP="00A37DAE" w:rsidRDefault="00FF26ED" w14:paraId="6D7308C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Systems/ Equipment</w:t>
            </w:r>
          </w:p>
          <w:p w:rsidRPr="001C0508" w:rsidR="00FF26ED" w:rsidP="00A37DAE" w:rsidRDefault="00FF26ED" w14:paraId="71256E8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385" w:type="dxa"/>
          </w:tcPr>
          <w:p w:rsidRPr="001C0508" w:rsidR="00FF26ED" w:rsidP="00A37DAE" w:rsidRDefault="00FF26ED" w14:paraId="440EEC1E"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State X EMA</w:t>
            </w:r>
          </w:p>
        </w:tc>
        <w:tc>
          <w:tcPr>
            <w:tcW w:w="1123" w:type="dxa"/>
          </w:tcPr>
          <w:p w:rsidRPr="001C0508" w:rsidR="00FF26ED" w:rsidP="00A37DAE" w:rsidRDefault="00FF26ED" w14:paraId="0B850D19"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EMA Director</w:t>
            </w:r>
          </w:p>
          <w:p w:rsidRPr="001C0508" w:rsidR="00FF26ED" w:rsidP="00A37DAE" w:rsidRDefault="00FF26ED" w14:paraId="0A543587"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033" w:type="dxa"/>
          </w:tcPr>
          <w:p w:rsidRPr="001C0508" w:rsidR="00FF26ED" w:rsidP="00A37DAE" w:rsidRDefault="00FF26ED" w14:paraId="5B962D6B"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right w:val="single" w:color="000080" w:sz="4" w:space="0"/>
            </w:tcBorders>
          </w:tcPr>
          <w:p w:rsidRPr="001C0508" w:rsidR="00FF26ED" w:rsidP="00A37DAE" w:rsidRDefault="00FF26ED" w14:paraId="2B59569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Mar 15, 2007</w:t>
            </w:r>
          </w:p>
          <w:p w:rsidRPr="001C0508" w:rsidR="00FF26ED" w:rsidP="00A37DAE" w:rsidRDefault="00FF26ED" w14:paraId="1D5C785D"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r w:rsidRPr="00605C77" w:rsidR="00FF26ED" w14:paraId="4117A178" w14:textId="77777777">
        <w:trPr>
          <w:trHeight w:val="165"/>
        </w:trPr>
        <w:tc>
          <w:tcPr>
            <w:tcW w:w="1154" w:type="dxa"/>
            <w:vMerge/>
            <w:tcBorders>
              <w:left w:val="single" w:color="000080" w:sz="4" w:space="0"/>
            </w:tcBorders>
          </w:tcPr>
          <w:p w:rsidRPr="001C0508" w:rsidR="00FF26ED" w:rsidP="00A37DAE" w:rsidRDefault="00FF26ED" w14:paraId="44980EF3" w14:textId="77777777">
            <w:pPr>
              <w:ind w:right="-108"/>
              <w:rPr>
                <w:rFonts w:ascii="Arial" w:hAnsi="Arial" w:cs="Arial"/>
                <w:sz w:val="20"/>
                <w:szCs w:val="20"/>
                <w:highlight w:val="lightGray"/>
              </w:rPr>
            </w:pPr>
          </w:p>
        </w:tc>
        <w:tc>
          <w:tcPr>
            <w:tcW w:w="1780" w:type="dxa"/>
            <w:vMerge w:val="restart"/>
          </w:tcPr>
          <w:p w:rsidRPr="001C0508" w:rsidR="00FF26ED" w:rsidP="00A37DAE" w:rsidRDefault="00D23267" w14:paraId="18824DD5"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1C0508">
              <w:rPr>
                <w:rFonts w:ascii="Arial" w:hAnsi="Arial" w:cs="Arial"/>
                <w:sz w:val="20"/>
                <w:szCs w:val="20"/>
                <w:highlight w:val="lightGray"/>
              </w:rPr>
              <w:t>2. Observation 2</w:t>
            </w:r>
          </w:p>
        </w:tc>
        <w:tc>
          <w:tcPr>
            <w:tcW w:w="2199" w:type="dxa"/>
            <w:vMerge w:val="restart"/>
            <w:shd w:val="clear" w:color="auto" w:fill="auto"/>
          </w:tcPr>
          <w:p w:rsidRPr="001C0508" w:rsidR="00FF26ED" w:rsidP="00A37DAE" w:rsidRDefault="00D23267" w14:paraId="59F097C7"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r w:rsidRPr="001C0508">
              <w:rPr>
                <w:rFonts w:ascii="Arial" w:hAnsi="Arial" w:cs="Arial"/>
                <w:sz w:val="20"/>
                <w:szCs w:val="20"/>
                <w:highlight w:val="lightGray"/>
              </w:rPr>
              <w:t>2.1</w:t>
            </w:r>
            <w:r w:rsidRPr="001C0508" w:rsidR="00FF26ED">
              <w:rPr>
                <w:rFonts w:ascii="Arial" w:hAnsi="Arial" w:cs="Arial"/>
                <w:sz w:val="20"/>
                <w:szCs w:val="20"/>
                <w:highlight w:val="lightGray"/>
              </w:rPr>
              <w:t xml:space="preserve"> Insert Recommendation </w:t>
            </w:r>
            <w:r w:rsidRPr="001C0508" w:rsidR="008458B1">
              <w:rPr>
                <w:rFonts w:ascii="Arial" w:hAnsi="Arial" w:cs="Arial"/>
                <w:sz w:val="20"/>
                <w:szCs w:val="20"/>
                <w:highlight w:val="lightGray"/>
              </w:rPr>
              <w:t>1</w:t>
            </w:r>
          </w:p>
          <w:p w:rsidRPr="001C0508" w:rsidR="00FF26ED" w:rsidP="00A37DAE" w:rsidRDefault="00FF26ED" w14:paraId="7DFB9E5B" w14:textId="77777777">
            <w:pPr>
              <w:tabs>
                <w:tab w:val="left" w:pos="1440"/>
                <w:tab w:val="left" w:pos="2160"/>
                <w:tab w:val="left" w:pos="2880"/>
                <w:tab w:val="left" w:pos="3600"/>
                <w:tab w:val="left" w:pos="4320"/>
                <w:tab w:val="left" w:pos="5040"/>
                <w:tab w:val="left" w:pos="5760"/>
                <w:tab w:val="left" w:pos="6480"/>
                <w:tab w:val="left" w:pos="7200"/>
                <w:tab w:val="left" w:pos="7920"/>
              </w:tabs>
              <w:rPr>
                <w:rFonts w:ascii="Arial" w:hAnsi="Arial" w:cs="Arial"/>
                <w:sz w:val="20"/>
                <w:szCs w:val="20"/>
                <w:highlight w:val="lightGray"/>
              </w:rPr>
            </w:pPr>
          </w:p>
        </w:tc>
        <w:tc>
          <w:tcPr>
            <w:tcW w:w="1883" w:type="dxa"/>
          </w:tcPr>
          <w:p w:rsidRPr="001C0508" w:rsidR="00FF26ED" w:rsidP="00A37DAE" w:rsidRDefault="00D23267" w14:paraId="38F70CEF" w14:textId="77777777">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2.1</w:t>
            </w:r>
            <w:r w:rsidRPr="001C0508" w:rsidR="00FF26ED">
              <w:rPr>
                <w:rFonts w:ascii="Arial" w:hAnsi="Arial" w:cs="Arial"/>
                <w:sz w:val="20"/>
                <w:szCs w:val="20"/>
                <w:highlight w:val="lightGray"/>
              </w:rPr>
              <w:t>.1 Insert Corrective Action 1</w:t>
            </w:r>
          </w:p>
        </w:tc>
        <w:tc>
          <w:tcPr>
            <w:tcW w:w="1150" w:type="dxa"/>
          </w:tcPr>
          <w:p w:rsidRPr="001C0508" w:rsidR="00FF26ED" w:rsidP="00A37DAE" w:rsidRDefault="00FF26ED" w14:paraId="78B7FAA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Planning</w:t>
            </w:r>
          </w:p>
          <w:p w:rsidRPr="001C0508" w:rsidR="00FF26ED" w:rsidP="00A37DAE" w:rsidRDefault="00FF26ED" w14:paraId="45188E1F"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c>
          <w:tcPr>
            <w:tcW w:w="1385" w:type="dxa"/>
          </w:tcPr>
          <w:p w:rsidRPr="001C0508" w:rsidR="00FF26ED" w:rsidP="00A37DAE" w:rsidRDefault="00FF26ED" w14:paraId="5A111BFE"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 xml:space="preserve">State X </w:t>
            </w:r>
            <w:smartTag w:uri="urn:schemas-microsoft-com:office:smarttags" w:element="place">
              <w:r w:rsidRPr="001C0508">
                <w:rPr>
                  <w:rFonts w:ascii="Arial" w:hAnsi="Arial" w:cs="Arial"/>
                  <w:sz w:val="20"/>
                  <w:szCs w:val="20"/>
                  <w:highlight w:val="lightGray"/>
                </w:rPr>
                <w:t>EMS</w:t>
              </w:r>
            </w:smartTag>
            <w:r w:rsidRPr="001C0508">
              <w:rPr>
                <w:rFonts w:ascii="Arial" w:hAnsi="Arial" w:cs="Arial"/>
                <w:sz w:val="20"/>
                <w:szCs w:val="20"/>
                <w:highlight w:val="lightGray"/>
              </w:rPr>
              <w:t xml:space="preserve"> System</w:t>
            </w:r>
          </w:p>
        </w:tc>
        <w:tc>
          <w:tcPr>
            <w:tcW w:w="1123" w:type="dxa"/>
          </w:tcPr>
          <w:p w:rsidRPr="001C0508" w:rsidR="00FF26ED" w:rsidP="00A37DAE" w:rsidRDefault="00FF26ED" w14:paraId="5D6BCC38"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smartTag w:uri="urn:schemas-microsoft-com:office:smarttags" w:element="place">
              <w:r w:rsidRPr="001C0508">
                <w:rPr>
                  <w:rFonts w:ascii="Arial" w:hAnsi="Arial" w:cs="Arial"/>
                  <w:sz w:val="20"/>
                  <w:szCs w:val="20"/>
                  <w:highlight w:val="lightGray"/>
                </w:rPr>
                <w:t>EMS</w:t>
              </w:r>
            </w:smartTag>
            <w:r w:rsidRPr="001C0508">
              <w:rPr>
                <w:rFonts w:ascii="Arial" w:hAnsi="Arial" w:cs="Arial"/>
                <w:sz w:val="20"/>
                <w:szCs w:val="20"/>
                <w:highlight w:val="lightGray"/>
              </w:rPr>
              <w:t xml:space="preserve"> System Director</w:t>
            </w:r>
          </w:p>
        </w:tc>
        <w:tc>
          <w:tcPr>
            <w:tcW w:w="1033" w:type="dxa"/>
          </w:tcPr>
          <w:p w:rsidRPr="001C0508" w:rsidR="00FF26ED" w:rsidP="00A37DAE" w:rsidRDefault="00FF26ED" w14:paraId="0B865E3C"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right w:val="single" w:color="000080" w:sz="4" w:space="0"/>
            </w:tcBorders>
          </w:tcPr>
          <w:p w:rsidRPr="001C0508" w:rsidR="00FF26ED" w:rsidP="00A37DAE" w:rsidRDefault="00FF26ED" w14:paraId="3CD9C7C3"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Jan 15, 2007</w:t>
            </w:r>
          </w:p>
          <w:p w:rsidRPr="001C0508" w:rsidR="00FF26ED" w:rsidP="00A37DAE" w:rsidRDefault="00FF26ED" w14:paraId="09D164E0"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r w:rsidRPr="00605C77" w:rsidR="00FF26ED" w14:paraId="71CAF1A7" w14:textId="77777777">
        <w:trPr>
          <w:trHeight w:val="165"/>
        </w:trPr>
        <w:tc>
          <w:tcPr>
            <w:tcW w:w="1154" w:type="dxa"/>
            <w:vMerge/>
            <w:tcBorders>
              <w:left w:val="single" w:color="000080" w:sz="4" w:space="0"/>
              <w:bottom w:val="single" w:color="000080" w:sz="4" w:space="0"/>
            </w:tcBorders>
          </w:tcPr>
          <w:p w:rsidRPr="001C0508" w:rsidR="00FF26ED" w:rsidP="00A37DAE" w:rsidRDefault="00FF26ED" w14:paraId="429A45FF" w14:textId="77777777">
            <w:pPr>
              <w:ind w:right="-108"/>
              <w:rPr>
                <w:rFonts w:ascii="Arial" w:hAnsi="Arial" w:cs="Arial"/>
                <w:sz w:val="20"/>
                <w:szCs w:val="20"/>
                <w:highlight w:val="lightGray"/>
              </w:rPr>
            </w:pPr>
          </w:p>
        </w:tc>
        <w:tc>
          <w:tcPr>
            <w:tcW w:w="1780" w:type="dxa"/>
            <w:vMerge/>
            <w:tcBorders>
              <w:bottom w:val="single" w:color="000080" w:sz="4" w:space="0"/>
            </w:tcBorders>
          </w:tcPr>
          <w:p w:rsidRPr="001C0508" w:rsidR="00FF26ED" w:rsidP="00A37DAE" w:rsidRDefault="00FF26ED" w14:paraId="337C1377"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color w:val="FFFFFF"/>
                <w:sz w:val="20"/>
                <w:szCs w:val="20"/>
                <w:highlight w:val="lightGray"/>
              </w:rPr>
            </w:pPr>
          </w:p>
        </w:tc>
        <w:tc>
          <w:tcPr>
            <w:tcW w:w="2199" w:type="dxa"/>
            <w:vMerge/>
            <w:tcBorders>
              <w:bottom w:val="single" w:color="000080" w:sz="4" w:space="0"/>
            </w:tcBorders>
            <w:shd w:val="clear" w:color="auto" w:fill="auto"/>
          </w:tcPr>
          <w:p w:rsidRPr="001C0508" w:rsidR="00FF26ED" w:rsidP="00A37DAE" w:rsidRDefault="00FF26ED" w14:paraId="3A038F2D"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b/>
                <w:bCs/>
                <w:color w:val="FFFFFF"/>
                <w:sz w:val="20"/>
                <w:szCs w:val="20"/>
                <w:highlight w:val="lightGray"/>
              </w:rPr>
            </w:pPr>
          </w:p>
        </w:tc>
        <w:tc>
          <w:tcPr>
            <w:tcW w:w="1883" w:type="dxa"/>
            <w:tcBorders>
              <w:bottom w:val="single" w:color="000080" w:sz="4" w:space="0"/>
            </w:tcBorders>
          </w:tcPr>
          <w:p w:rsidRPr="001C0508" w:rsidR="00FF26ED" w:rsidP="00A37DAE" w:rsidRDefault="00D23267" w14:paraId="35988E1C" w14:textId="77777777">
            <w:pPr>
              <w:tabs>
                <w:tab w:val="left" w:pos="1440"/>
                <w:tab w:val="left" w:pos="2160"/>
                <w:tab w:val="left" w:pos="2880"/>
                <w:tab w:val="left" w:pos="3600"/>
                <w:tab w:val="left" w:pos="4320"/>
                <w:tab w:val="left" w:pos="5040"/>
                <w:tab w:val="left" w:pos="5760"/>
                <w:tab w:val="left" w:pos="6480"/>
                <w:tab w:val="left" w:pos="7200"/>
                <w:tab w:val="left" w:pos="7920"/>
              </w:tabs>
              <w:ind w:left="3"/>
              <w:rPr>
                <w:rFonts w:ascii="Arial" w:hAnsi="Arial" w:cs="Arial"/>
                <w:sz w:val="20"/>
                <w:szCs w:val="20"/>
                <w:highlight w:val="lightGray"/>
              </w:rPr>
            </w:pPr>
            <w:r w:rsidRPr="001C0508">
              <w:rPr>
                <w:rFonts w:ascii="Arial" w:hAnsi="Arial" w:cs="Arial"/>
                <w:sz w:val="20"/>
                <w:szCs w:val="20"/>
                <w:highlight w:val="lightGray"/>
              </w:rPr>
              <w:t>2.1</w:t>
            </w:r>
            <w:r w:rsidRPr="001C0508" w:rsidR="00FF26ED">
              <w:rPr>
                <w:rFonts w:ascii="Arial" w:hAnsi="Arial" w:cs="Arial"/>
                <w:sz w:val="20"/>
                <w:szCs w:val="20"/>
                <w:highlight w:val="lightGray"/>
              </w:rPr>
              <w:t>.2 Insert Corrective Action 2</w:t>
            </w:r>
          </w:p>
        </w:tc>
        <w:tc>
          <w:tcPr>
            <w:tcW w:w="1150" w:type="dxa"/>
            <w:tcBorders>
              <w:bottom w:val="single" w:color="000080" w:sz="4" w:space="0"/>
            </w:tcBorders>
          </w:tcPr>
          <w:p w:rsidRPr="001C0508" w:rsidR="00FF26ED" w:rsidP="00A37DAE" w:rsidRDefault="00FF26ED" w14:paraId="38909D11"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Systems/ Equipment</w:t>
            </w:r>
          </w:p>
          <w:p w:rsidRPr="001C0508" w:rsidR="00FF26ED" w:rsidP="00A37DAE" w:rsidRDefault="00FF26ED" w14:paraId="1EE6674D"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385" w:type="dxa"/>
            <w:tcBorders>
              <w:bottom w:val="single" w:color="000080" w:sz="4" w:space="0"/>
            </w:tcBorders>
          </w:tcPr>
          <w:p w:rsidRPr="001C0508" w:rsidR="00FF26ED" w:rsidP="00A37DAE" w:rsidRDefault="00FF26ED" w14:paraId="0815AB73"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State X EMA</w:t>
            </w:r>
          </w:p>
        </w:tc>
        <w:tc>
          <w:tcPr>
            <w:tcW w:w="1123" w:type="dxa"/>
            <w:tcBorders>
              <w:bottom w:val="single" w:color="000080" w:sz="4" w:space="0"/>
            </w:tcBorders>
          </w:tcPr>
          <w:p w:rsidRPr="001C0508" w:rsidR="00FF26ED" w:rsidP="00A37DAE" w:rsidRDefault="00FF26ED" w14:paraId="425F1047"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r w:rsidRPr="001C0508">
              <w:rPr>
                <w:rFonts w:ascii="Arial" w:hAnsi="Arial" w:cs="Arial"/>
                <w:sz w:val="20"/>
                <w:szCs w:val="20"/>
                <w:highlight w:val="lightGray"/>
                <w:lang w:val="pt-BR"/>
              </w:rPr>
              <w:t>EMA Director</w:t>
            </w:r>
          </w:p>
          <w:p w:rsidRPr="001C0508" w:rsidR="00FF26ED" w:rsidP="00A37DAE" w:rsidRDefault="00FF26ED" w14:paraId="540041CB"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lang w:val="pt-BR"/>
              </w:rPr>
            </w:pPr>
          </w:p>
        </w:tc>
        <w:tc>
          <w:tcPr>
            <w:tcW w:w="1033" w:type="dxa"/>
            <w:tcBorders>
              <w:bottom w:val="single" w:color="000080" w:sz="4" w:space="0"/>
            </w:tcBorders>
          </w:tcPr>
          <w:p w:rsidRPr="001C0508" w:rsidR="00FF26ED" w:rsidP="00A37DAE" w:rsidRDefault="00FF26ED" w14:paraId="28E8E5F5"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color w:val="auto"/>
                <w:sz w:val="20"/>
                <w:szCs w:val="20"/>
                <w:highlight w:val="lightGray"/>
              </w:rPr>
            </w:pPr>
            <w:r w:rsidRPr="001C0508">
              <w:rPr>
                <w:rFonts w:ascii="Arial" w:hAnsi="Arial" w:cs="Arial"/>
                <w:bCs/>
                <w:color w:val="auto"/>
                <w:sz w:val="20"/>
                <w:szCs w:val="20"/>
                <w:highlight w:val="lightGray"/>
              </w:rPr>
              <w:t>Dec 1, 2006</w:t>
            </w:r>
          </w:p>
        </w:tc>
        <w:tc>
          <w:tcPr>
            <w:tcW w:w="1195" w:type="dxa"/>
            <w:tcBorders>
              <w:bottom w:val="single" w:color="000080" w:sz="4" w:space="0"/>
              <w:right w:val="single" w:color="000080" w:sz="4" w:space="0"/>
            </w:tcBorders>
          </w:tcPr>
          <w:p w:rsidRPr="001C0508" w:rsidR="00FF26ED" w:rsidP="00A37DAE" w:rsidRDefault="00FF26ED" w14:paraId="09CAC059"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r w:rsidRPr="001C0508">
              <w:rPr>
                <w:rFonts w:ascii="Arial" w:hAnsi="Arial" w:cs="Arial"/>
                <w:sz w:val="20"/>
                <w:szCs w:val="20"/>
                <w:highlight w:val="lightGray"/>
              </w:rPr>
              <w:t>Jan 1, 2007</w:t>
            </w:r>
          </w:p>
          <w:p w:rsidRPr="001C0508" w:rsidR="00FF26ED" w:rsidP="00A37DAE" w:rsidRDefault="00FF26ED" w14:paraId="4241CFBA" w14:textId="7777777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Arial" w:hAnsi="Arial" w:cs="Arial"/>
                <w:sz w:val="20"/>
                <w:szCs w:val="20"/>
                <w:highlight w:val="lightGray"/>
              </w:rPr>
            </w:pPr>
          </w:p>
        </w:tc>
      </w:tr>
    </w:tbl>
    <w:bookmarkEnd w:id="3"/>
    <w:p w:rsidRPr="001C0508" w:rsidR="00037B04" w:rsidP="001C0508" w:rsidRDefault="001C0508" w14:paraId="11A580C4" w14:textId="77777777">
      <w:pPr>
        <w:ind w:left="-360" w:right="-360"/>
        <w:jc w:val="center"/>
        <w:rPr>
          <w:rFonts w:ascii="Arial" w:hAnsi="Arial" w:cs="Arial"/>
          <w:i/>
        </w:rPr>
      </w:pPr>
      <w:r w:rsidRPr="001C0508">
        <w:rPr>
          <w:rFonts w:ascii="Arial" w:hAnsi="Arial" w:cs="Arial"/>
        </w:rPr>
        <w:t xml:space="preserve">Table A.1 </w:t>
      </w:r>
      <w:r w:rsidRPr="001C0508">
        <w:rPr>
          <w:rFonts w:ascii="Arial" w:hAnsi="Arial" w:cs="Arial"/>
          <w:i/>
        </w:rPr>
        <w:t>Improvement Plan Matrix</w:t>
      </w:r>
    </w:p>
    <w:p w:rsidR="00CF48DF" w:rsidP="001B70EF" w:rsidRDefault="00CF48DF" w14:paraId="1549A4AA" w14:textId="77777777">
      <w:pPr>
        <w:ind w:left="-360" w:right="-360"/>
        <w:rPr>
          <w:rFonts w:ascii="Times New Roman" w:hAnsi="Times New Roman"/>
        </w:rPr>
      </w:pPr>
    </w:p>
    <w:p w:rsidR="00FC2C69" w:rsidP="00F05CD5" w:rsidRDefault="00FC2C69" w14:paraId="453ECFD8" w14:textId="77777777">
      <w:pPr>
        <w:rPr>
          <w:rFonts w:ascii="Times New Roman" w:hAnsi="Times New Roman"/>
        </w:rPr>
      </w:pPr>
    </w:p>
    <w:p w:rsidRPr="004F396E" w:rsidR="00FC2C69" w:rsidP="00F05CD5" w:rsidRDefault="00FC2C69" w14:paraId="15B87341" w14:textId="77777777">
      <w:pPr>
        <w:rPr>
          <w:rFonts w:ascii="Times New Roman" w:hAnsi="Times New Roman"/>
        </w:rPr>
        <w:sectPr w:rsidRPr="004F396E" w:rsidR="00FC2C69" w:rsidSect="00C26EB3">
          <w:footerReference w:type="default" r:id="rId20"/>
          <w:pgSz w:w="15840" w:h="12240" w:orient="landscape" w:code="1"/>
          <w:pgMar w:top="1440" w:right="1714" w:bottom="1440" w:left="1440" w:header="720" w:footer="720" w:gutter="0"/>
          <w:cols w:space="720"/>
          <w:docGrid w:linePitch="360"/>
        </w:sectPr>
      </w:pPr>
    </w:p>
    <w:p w:rsidR="009133EE" w:rsidP="009133EE" w:rsidRDefault="009133EE" w14:paraId="602A39A9" w14:textId="77777777">
      <w:pPr>
        <w:jc w:val="center"/>
        <w:rPr>
          <w:rFonts w:ascii="Times New Roman" w:hAnsi="Times New Roman"/>
          <w:b/>
          <w:highlight w:val="lightGray"/>
        </w:rPr>
      </w:pPr>
      <w:r w:rsidRPr="00B45766">
        <w:rPr>
          <w:rFonts w:ascii="Times New Roman" w:hAnsi="Times New Roman"/>
          <w:b/>
          <w:highlight w:val="lightGray"/>
        </w:rPr>
        <w:t>[Optional]</w:t>
      </w:r>
    </w:p>
    <w:p w:rsidRPr="00B45766" w:rsidR="009133EE" w:rsidP="009133EE" w:rsidRDefault="009133EE" w14:paraId="4EF2F950" w14:textId="77777777">
      <w:pPr>
        <w:jc w:val="center"/>
        <w:rPr>
          <w:rFonts w:ascii="Times New Roman" w:hAnsi="Times New Roman"/>
          <w:b/>
          <w:highlight w:val="lightGray"/>
        </w:rPr>
      </w:pPr>
    </w:p>
    <w:p w:rsidRPr="00C57DA1" w:rsidR="00250E6F" w:rsidP="00250E6F" w:rsidRDefault="00250E6F" w14:paraId="5A5341A3" w14:textId="77777777">
      <w:pPr>
        <w:pStyle w:val="SectionHeading1"/>
      </w:pPr>
      <w:r>
        <w:t>Appendix B: Lessons Learned</w:t>
      </w:r>
    </w:p>
    <w:p w:rsidR="00B12656" w:rsidP="00B12656" w:rsidRDefault="00B12656" w14:paraId="4709E04F" w14:textId="1EE93C69">
      <w:pPr>
        <w:spacing w:after="120"/>
        <w:rPr>
          <w:rFonts w:ascii="Times New Roman" w:hAnsi="Times New Roman"/>
        </w:rPr>
      </w:pPr>
      <w:r w:rsidRPr="0C644DB6" w:rsidR="0C644DB6">
        <w:rPr>
          <w:rFonts w:ascii="Times New Roman" w:hAnsi="Times New Roman"/>
        </w:rPr>
        <w:t xml:space="preserve">While the </w:t>
      </w:r>
      <w:r w:rsidRPr="0C644DB6" w:rsidR="0C644DB6">
        <w:rPr>
          <w:rFonts w:ascii="Times New Roman" w:hAnsi="Times New Roman"/>
        </w:rPr>
        <w:t>After Action</w:t>
      </w:r>
      <w:r w:rsidRPr="0C644DB6" w:rsidR="0C644DB6">
        <w:rPr>
          <w:rFonts w:ascii="Times New Roman" w:hAnsi="Times New Roman"/>
        </w:rPr>
        <w:t xml:space="preserve"> Report/Improvement Plan includes recommendations </w:t>
      </w:r>
      <w:del w:author="Guest User" w:date="2025-06-30T23:08:17.801Z" w:id="1308585159">
        <w:r w:rsidRPr="0C644DB6" w:rsidDel="0C644DB6">
          <w:rPr>
            <w:rFonts w:ascii="Times New Roman" w:hAnsi="Times New Roman"/>
          </w:rPr>
          <w:delText>which</w:delText>
        </w:r>
      </w:del>
      <w:ins w:author="Guest User" w:date="2025-06-30T23:08:14.446Z" w:id="1052757380">
        <w:r w:rsidRPr="0C644DB6" w:rsidR="0C644DB6">
          <w:rPr>
            <w:rFonts w:ascii="Times New Roman" w:hAnsi="Times New Roman"/>
          </w:rPr>
          <w:t>that</w:t>
        </w:r>
      </w:ins>
      <w:r w:rsidRPr="0C644DB6" w:rsidR="0C644DB6">
        <w:rPr>
          <w:rFonts w:ascii="Times New Roman" w:hAnsi="Times New Roman"/>
        </w:rPr>
        <w:t xml:space="preserve"> support development of specific post-exercise corrective actions, exercises may also reveal lessons learned</w:t>
      </w:r>
      <w:ins w:author="Guest User" w:date="2025-06-30T23:08:29.593Z" w:id="795698070">
        <w:r w:rsidRPr="0C644DB6" w:rsidR="0C644DB6">
          <w:rPr>
            <w:rFonts w:ascii="Times New Roman" w:hAnsi="Times New Roman"/>
          </w:rPr>
          <w:t>,</w:t>
        </w:r>
      </w:ins>
      <w:r w:rsidRPr="0C644DB6" w:rsidR="0C644DB6">
        <w:rPr>
          <w:rFonts w:ascii="Times New Roman" w:hAnsi="Times New Roman"/>
        </w:rPr>
        <w:t xml:space="preserve"> which can be shared with the broader homeland security audience. </w:t>
      </w:r>
      <w:del w:author="Guest User" w:date="2025-06-30T23:08:34.051Z" w:id="919153424">
        <w:r w:rsidRPr="0C644DB6" w:rsidDel="0C644DB6">
          <w:rPr>
            <w:rFonts w:ascii="Times New Roman" w:hAnsi="Times New Roman"/>
          </w:rPr>
          <w:delText xml:space="preserve"> </w:delText>
        </w:r>
      </w:del>
      <w:r w:rsidRPr="0C644DB6" w:rsidR="0C644DB6">
        <w:rPr>
          <w:rFonts w:ascii="Times New Roman" w:hAnsi="Times New Roman"/>
        </w:rPr>
        <w:t xml:space="preserve">The Department of Homeland Security (DHS) </w:t>
      </w:r>
      <w:r w:rsidRPr="0C644DB6" w:rsidR="0C644DB6">
        <w:rPr>
          <w:rFonts w:ascii="Times New Roman" w:hAnsi="Times New Roman"/>
        </w:rPr>
        <w:t>maintains</w:t>
      </w:r>
      <w:r w:rsidRPr="0C644DB6" w:rsidR="0C644DB6">
        <w:rPr>
          <w:rFonts w:ascii="Times New Roman" w:hAnsi="Times New Roman"/>
        </w:rPr>
        <w:t xml:space="preserve"> the </w:t>
      </w:r>
      <w:r w:rsidRPr="0C644DB6" w:rsidR="0C644DB6">
        <w:rPr>
          <w:rFonts w:ascii="Times New Roman" w:hAnsi="Times New Roman"/>
          <w:i w:val="1"/>
          <w:iCs w:val="1"/>
        </w:rPr>
        <w:t>Lessons Learned Information Sharing</w:t>
      </w:r>
      <w:r w:rsidRPr="0C644DB6" w:rsidR="0C644DB6">
        <w:rPr>
          <w:rFonts w:ascii="Times New Roman" w:hAnsi="Times New Roman"/>
        </w:rPr>
        <w:t xml:space="preserve"> (LLIS.gov) system as a means of sharing post-exercise lessons learned with the emergency response community. </w:t>
      </w:r>
      <w:del w:author="Guest User" w:date="2025-06-30T23:08:43.21Z" w:id="2015149669">
        <w:r w:rsidRPr="0C644DB6" w:rsidDel="0C644DB6">
          <w:rPr>
            <w:rFonts w:ascii="Times New Roman" w:hAnsi="Times New Roman"/>
          </w:rPr>
          <w:delText xml:space="preserve"> </w:delText>
        </w:r>
      </w:del>
      <w:r w:rsidRPr="0C644DB6" w:rsidR="0C644DB6">
        <w:rPr>
          <w:rFonts w:ascii="Times New Roman" w:hAnsi="Times New Roman"/>
        </w:rPr>
        <w:t xml:space="preserve">This appendix provides </w:t>
      </w:r>
      <w:r w:rsidRPr="0C644DB6" w:rsidR="0C644DB6">
        <w:rPr>
          <w:rFonts w:ascii="Times New Roman" w:hAnsi="Times New Roman"/>
        </w:rPr>
        <w:t>jurisdictions</w:t>
      </w:r>
      <w:r w:rsidRPr="0C644DB6" w:rsidR="0C644DB6">
        <w:rPr>
          <w:rFonts w:ascii="Times New Roman" w:hAnsi="Times New Roman"/>
        </w:rPr>
        <w:t xml:space="preserve"> and organizations with an opportunity to nominate lessons learned from exercises for sharing on </w:t>
      </w:r>
      <w:r w:rsidRPr="0C644DB6" w:rsidR="0C644DB6">
        <w:rPr>
          <w:rFonts w:ascii="Times New Roman" w:hAnsi="Times New Roman"/>
          <w:i w:val="1"/>
          <w:iCs w:val="1"/>
        </w:rPr>
        <w:t>LLIS.gov</w:t>
      </w:r>
      <w:r w:rsidRPr="0C644DB6" w:rsidR="0C644DB6">
        <w:rPr>
          <w:rFonts w:ascii="Times New Roman" w:hAnsi="Times New Roman"/>
        </w:rPr>
        <w:t>.</w:t>
      </w:r>
    </w:p>
    <w:p w:rsidRPr="009D1BE8" w:rsidR="00F05CD5" w:rsidP="00B12656" w:rsidRDefault="00A14765" w14:paraId="60EF0539" w14:textId="77777777">
      <w:pPr>
        <w:spacing w:after="120"/>
        <w:rPr>
          <w:rFonts w:ascii="Times New Roman" w:hAnsi="Times New Roman"/>
        </w:rPr>
      </w:pPr>
      <w:r>
        <w:rPr>
          <w:rFonts w:ascii="Times New Roman" w:hAnsi="Times New Roman"/>
        </w:rPr>
        <w:t>For reference, the f</w:t>
      </w:r>
      <w:r w:rsidRPr="00B12656" w:rsidR="00F05CD5">
        <w:rPr>
          <w:rFonts w:ascii="Times New Roman" w:hAnsi="Times New Roman"/>
        </w:rPr>
        <w:t>ollowing</w:t>
      </w:r>
      <w:r w:rsidRPr="009D1BE8" w:rsidR="00F05CD5">
        <w:rPr>
          <w:rFonts w:ascii="Times New Roman" w:hAnsi="Times New Roman"/>
        </w:rPr>
        <w:t xml:space="preserve"> are the categories and definitions used in LLIS</w:t>
      </w:r>
      <w:r w:rsidRPr="009D1BE8" w:rsidR="00A06FA1">
        <w:rPr>
          <w:rFonts w:ascii="Times New Roman" w:hAnsi="Times New Roman"/>
        </w:rPr>
        <w:t>.gov</w:t>
      </w:r>
      <w:r w:rsidRPr="009D1BE8" w:rsidR="00F05CD5">
        <w:rPr>
          <w:rFonts w:ascii="Times New Roman" w:hAnsi="Times New Roman"/>
        </w:rPr>
        <w:t>:</w:t>
      </w:r>
    </w:p>
    <w:p w:rsidRPr="009D1BE8" w:rsidR="00F05CD5" w:rsidP="00975189" w:rsidRDefault="00F05CD5" w14:paraId="4CA84355" w14:textId="77777777">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Lesson Learned:</w:t>
      </w:r>
      <w:r w:rsidRPr="009D1BE8">
        <w:rPr>
          <w:rFonts w:ascii="Times New Roman" w:hAnsi="Times New Roman"/>
        </w:rPr>
        <w:t xml:space="preserve"> Knowledge and experience, positive or negative, derived from actual incidents, such as the 9/11 attacks and Hurricane Katrina, as well as those derived from observations and historical study of operations, training, and exercises</w:t>
      </w:r>
      <w:r w:rsidR="004A02D9">
        <w:rPr>
          <w:rFonts w:ascii="Times New Roman" w:hAnsi="Times New Roman"/>
        </w:rPr>
        <w:t>.</w:t>
      </w:r>
    </w:p>
    <w:p w:rsidRPr="009D1BE8" w:rsidR="00F05CD5" w:rsidP="00975189" w:rsidRDefault="00F05CD5" w14:paraId="6E2BF5BC" w14:textId="77777777">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Best Practices:</w:t>
      </w:r>
      <w:r w:rsidRPr="009D1BE8">
        <w:rPr>
          <w:rFonts w:ascii="Times New Roman" w:hAnsi="Times New Roman"/>
        </w:rPr>
        <w:t xml:space="preserve"> Exemplary, peer-validated techniques, procedures, good ideas, or solutions that work and are solidly grounded in actual operations, training, and exercise experience</w:t>
      </w:r>
      <w:r w:rsidR="004A02D9">
        <w:rPr>
          <w:rFonts w:ascii="Times New Roman" w:hAnsi="Times New Roman"/>
        </w:rPr>
        <w:t>.</w:t>
      </w:r>
    </w:p>
    <w:p w:rsidR="009D1BE8" w:rsidP="00975189" w:rsidRDefault="00F05CD5" w14:paraId="277F0FAE" w14:textId="77777777">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Good Stories:</w:t>
      </w:r>
      <w:r w:rsidRPr="009D1BE8">
        <w:rPr>
          <w:rFonts w:ascii="Times New Roman" w:hAnsi="Times New Roman"/>
        </w:rPr>
        <w:t xml:space="preserve"> Exemplary, but non-peer-validated, initiatives (implemented by various jurisdictions) that have shown success in their specific environments and that may provide useful information to other communities and organizations</w:t>
      </w:r>
      <w:r w:rsidR="004A02D9">
        <w:rPr>
          <w:rFonts w:ascii="Times New Roman" w:hAnsi="Times New Roman"/>
        </w:rPr>
        <w:t>.</w:t>
      </w:r>
    </w:p>
    <w:p w:rsidRPr="00412F14" w:rsidR="006B29B6" w:rsidP="00975189" w:rsidRDefault="00D23267" w14:paraId="50894CB8" w14:textId="77777777">
      <w:pPr>
        <w:widowControl/>
        <w:numPr>
          <w:ilvl w:val="0"/>
          <w:numId w:val="9"/>
        </w:numPr>
        <w:tabs>
          <w:tab w:val="clear" w:pos="1080"/>
          <w:tab w:val="num" w:pos="900"/>
        </w:tabs>
        <w:autoSpaceDE/>
        <w:autoSpaceDN/>
        <w:adjustRightInd/>
        <w:spacing w:after="120"/>
        <w:ind w:left="900"/>
        <w:rPr>
          <w:rFonts w:ascii="Times New Roman" w:hAnsi="Times New Roman"/>
        </w:rPr>
      </w:pPr>
      <w:r w:rsidRPr="00B732BA">
        <w:rPr>
          <w:rFonts w:ascii="Arial" w:hAnsi="Arial"/>
          <w:b/>
          <w:color w:val="000080"/>
        </w:rPr>
        <w:t>Practice Note:</w:t>
      </w:r>
      <w:r>
        <w:rPr>
          <w:rFonts w:ascii="Times New Roman" w:hAnsi="Times New Roman"/>
        </w:rPr>
        <w:t xml:space="preserve"> </w:t>
      </w:r>
      <w:r w:rsidR="002216E2">
        <w:rPr>
          <w:rFonts w:ascii="Times New Roman" w:hAnsi="Times New Roman"/>
        </w:rPr>
        <w:t>A brief description of</w:t>
      </w:r>
      <w:r w:rsidRPr="002216E2" w:rsidR="006F0C80">
        <w:rPr>
          <w:rFonts w:ascii="Times New Roman" w:hAnsi="Times New Roman"/>
        </w:rPr>
        <w:t xml:space="preserve"> innovative practices, procedures, methods, programs, or tactics that an organization uses to adapt to changing conditions or to overcome an obstacle or challenge</w:t>
      </w:r>
      <w:r w:rsidR="004A02D9">
        <w:rPr>
          <w:rFonts w:ascii="Times New Roman" w:hAnsi="Times New Roman"/>
        </w:rPr>
        <w:t>.</w:t>
      </w:r>
    </w:p>
    <w:p w:rsidRPr="00412F14" w:rsidR="006B29B6" w:rsidP="00412F14" w:rsidRDefault="006B29B6" w14:paraId="3E5105C3" w14:textId="77777777">
      <w:pPr>
        <w:spacing w:before="240" w:after="160"/>
        <w:rPr>
          <w:rFonts w:ascii="Arial Bold" w:hAnsi="Arial Bold"/>
          <w:b/>
          <w:color w:val="000080"/>
        </w:rPr>
      </w:pPr>
      <w:r w:rsidRPr="00412F14">
        <w:rPr>
          <w:rFonts w:ascii="Arial Bold" w:hAnsi="Arial Bold"/>
          <w:b/>
          <w:color w:val="000080"/>
          <w:sz w:val="32"/>
          <w:szCs w:val="32"/>
        </w:rPr>
        <w:t>Exercise Lessons Learned</w:t>
      </w:r>
    </w:p>
    <w:p w:rsidRPr="004F396E" w:rsidR="009D1BE8" w:rsidP="009D1BE8" w:rsidRDefault="009D1BE8" w14:paraId="4556D84A" w14:textId="77777777">
      <w:pPr>
        <w:spacing w:after="120"/>
        <w:rPr>
          <w:rFonts w:ascii="Times New Roman" w:hAnsi="Times New Roman"/>
          <w:highlight w:val="yellow"/>
        </w:rPr>
      </w:pPr>
      <w:r w:rsidRPr="0088412A">
        <w:rPr>
          <w:rFonts w:ascii="Times New Roman" w:hAnsi="Times New Roman"/>
          <w:smallCaps/>
          <w:highlight w:val="lightGray"/>
        </w:rPr>
        <w:t>[</w:t>
      </w:r>
      <w:r w:rsidRPr="0088412A">
        <w:rPr>
          <w:rFonts w:ascii="Times New Roman" w:hAnsi="Times New Roman"/>
          <w:highlight w:val="lightGray"/>
        </w:rPr>
        <w:t xml:space="preserve">Insert </w:t>
      </w:r>
      <w:r w:rsidR="00DD253A">
        <w:rPr>
          <w:rFonts w:ascii="Times New Roman" w:hAnsi="Times New Roman"/>
          <w:highlight w:val="lightGray"/>
        </w:rPr>
        <w:t xml:space="preserve">an </w:t>
      </w:r>
      <w:r w:rsidRPr="0088412A">
        <w:rPr>
          <w:rFonts w:ascii="Times New Roman" w:hAnsi="Times New Roman"/>
          <w:highlight w:val="lightGray"/>
        </w:rPr>
        <w:t>account of any observations</w:t>
      </w:r>
      <w:r w:rsidR="00A14765">
        <w:rPr>
          <w:rFonts w:ascii="Times New Roman" w:hAnsi="Times New Roman"/>
          <w:highlight w:val="lightGray"/>
        </w:rPr>
        <w:t xml:space="preserve"> nominated for inclusion in the DHS</w:t>
      </w:r>
      <w:r w:rsidR="00A14765">
        <w:rPr>
          <w:rStyle w:val="04-BodytextChar"/>
          <w:rFonts w:ascii="Times New Roman" w:hAnsi="Times New Roman"/>
          <w:sz w:val="24"/>
        </w:rPr>
        <w:t xml:space="preserve"> LLIS.gov system.  </w:t>
      </w:r>
      <w:r w:rsidRPr="0088412A">
        <w:rPr>
          <w:rFonts w:ascii="Times New Roman" w:hAnsi="Times New Roman"/>
          <w:highlight w:val="lightGray"/>
        </w:rPr>
        <w:t>If there are not any nominations, a simple statement to that effect should be included here.]</w:t>
      </w:r>
    </w:p>
    <w:p w:rsidRPr="004F396E" w:rsidR="00F05CD5" w:rsidP="009D1BE8" w:rsidRDefault="00F05CD5" w14:paraId="2FB46F8B" w14:textId="77777777">
      <w:pPr>
        <w:widowControl/>
        <w:numPr>
          <w:ilvl w:val="0"/>
          <w:numId w:val="3"/>
        </w:numPr>
        <w:autoSpaceDE/>
        <w:autoSpaceDN/>
        <w:adjustRightInd/>
        <w:spacing w:after="120"/>
        <w:rPr>
          <w:rFonts w:ascii="Times New Roman" w:hAnsi="Times New Roman"/>
          <w:smallCaps/>
        </w:rPr>
        <w:sectPr w:rsidRPr="004F396E" w:rsidR="00F05CD5" w:rsidSect="00C26EB3">
          <w:footerReference w:type="default" r:id="rId21"/>
          <w:pgSz w:w="12240" w:h="15840" w:orient="portrait" w:code="1"/>
          <w:pgMar w:top="1714" w:right="1440" w:bottom="1440" w:left="1440" w:header="720" w:footer="720" w:gutter="0"/>
          <w:cols w:space="720"/>
          <w:docGrid w:linePitch="360"/>
        </w:sectPr>
      </w:pPr>
    </w:p>
    <w:p w:rsidRPr="00B45766" w:rsidR="00B45766" w:rsidP="00B45766" w:rsidRDefault="00B45766" w14:paraId="3827E71C" w14:textId="77777777">
      <w:pPr>
        <w:jc w:val="center"/>
        <w:rPr>
          <w:rFonts w:ascii="Times New Roman" w:hAnsi="Times New Roman"/>
          <w:b/>
          <w:highlight w:val="lightGray"/>
        </w:rPr>
      </w:pPr>
      <w:r w:rsidRPr="00B45766">
        <w:rPr>
          <w:rFonts w:ascii="Times New Roman" w:hAnsi="Times New Roman"/>
          <w:b/>
          <w:highlight w:val="lightGray"/>
        </w:rPr>
        <w:t>[Optional]</w:t>
      </w:r>
    </w:p>
    <w:p w:rsidRPr="00C57DA1" w:rsidR="00250E6F" w:rsidP="00250E6F" w:rsidRDefault="00250E6F" w14:paraId="6DD9FF2D" w14:textId="77777777">
      <w:pPr>
        <w:pStyle w:val="SectionHeading1"/>
      </w:pPr>
      <w:r>
        <w:t>Appendix C: Participant Feedback Summary</w:t>
      </w:r>
    </w:p>
    <w:p w:rsidRPr="00A94637" w:rsidR="00F05CD5" w:rsidP="00A94637" w:rsidRDefault="00F05CD5" w14:paraId="5F1F51AA" w14:textId="77777777">
      <w:pPr>
        <w:rPr>
          <w:rFonts w:ascii="Times New Roman" w:hAnsi="Times New Roman"/>
          <w:highlight w:val="lightGray"/>
        </w:rPr>
      </w:pPr>
      <w:r w:rsidRPr="0088412A">
        <w:rPr>
          <w:rFonts w:ascii="Times New Roman" w:hAnsi="Times New Roman"/>
          <w:highlight w:val="lightGray"/>
        </w:rPr>
        <w:t>[</w:t>
      </w:r>
      <w:r w:rsidR="00A94637">
        <w:rPr>
          <w:rFonts w:ascii="Times New Roman" w:hAnsi="Times New Roman"/>
          <w:highlight w:val="lightGray"/>
        </w:rPr>
        <w:t>Provided in this section is a sample Participant Feedback Form, which should be distributed to exercise participants at a post-exercise hot wash.  Appendix C of the AAR/IP should provide a summary of the feedback received through this form</w:t>
      </w:r>
      <w:r w:rsidRPr="0088412A">
        <w:rPr>
          <w:rFonts w:ascii="Times New Roman" w:hAnsi="Times New Roman"/>
          <w:highlight w:val="lightGray"/>
        </w:rPr>
        <w:t>.</w:t>
      </w:r>
      <w:r w:rsidRPr="00A94637" w:rsidR="00A94637">
        <w:rPr>
          <w:rFonts w:ascii="Times New Roman" w:hAnsi="Times New Roman"/>
          <w:highlight w:val="lightGray"/>
        </w:rPr>
        <w:t>]</w:t>
      </w:r>
    </w:p>
    <w:p w:rsidRPr="00A94637" w:rsidR="00990598" w:rsidP="005E1B2D" w:rsidRDefault="00990598" w14:paraId="4F8CCB63" w14:textId="77777777">
      <w:pPr>
        <w:jc w:val="center"/>
        <w:rPr>
          <w:rFonts w:ascii="Times New Roman" w:hAnsi="Times New Roman"/>
          <w:highlight w:val="lightGray"/>
        </w:rPr>
      </w:pPr>
    </w:p>
    <w:p w:rsidR="005E1B2D" w:rsidP="005E1B2D" w:rsidRDefault="005E1B2D" w14:paraId="67636CA1" w14:textId="77777777">
      <w:pPr>
        <w:jc w:val="center"/>
        <w:rPr>
          <w:rFonts w:ascii="Arial" w:hAnsi="Arial"/>
          <w:b/>
          <w:smallCaps/>
          <w:color w:val="000080"/>
          <w:sz w:val="32"/>
          <w:szCs w:val="32"/>
        </w:rPr>
      </w:pPr>
      <w:r w:rsidRPr="001519AD">
        <w:rPr>
          <w:rFonts w:ascii="Arial" w:hAnsi="Arial"/>
          <w:b/>
          <w:smallCaps/>
          <w:color w:val="000080"/>
          <w:sz w:val="32"/>
          <w:szCs w:val="32"/>
        </w:rPr>
        <w:t>Participant Feedback Form</w:t>
      </w:r>
    </w:p>
    <w:p w:rsidR="00E830F5" w:rsidP="00E830F5" w:rsidRDefault="00E830F5" w14:paraId="6C4B4A41" w14:textId="77777777">
      <w:r>
        <w:t>Please enter your responses in the form field or check box after the appropriate selection.</w:t>
      </w:r>
    </w:p>
    <w:p w:rsidRPr="00E830F5" w:rsidR="00E830F5" w:rsidP="00E830F5" w:rsidRDefault="00E830F5" w14:paraId="1F6CA3CA" w14:textId="77777777">
      <w:pPr>
        <w:rPr>
          <w:rFonts w:ascii="Arial" w:hAnsi="Arial"/>
          <w:b/>
          <w:smallCaps/>
          <w:color w:val="000080"/>
        </w:rPr>
      </w:pPr>
    </w:p>
    <w:p w:rsidRPr="008E5431" w:rsidR="005E1B2D" w:rsidP="005E1B2D" w:rsidRDefault="005E1B2D" w14:paraId="25D43FBF" w14:textId="77777777">
      <w:pPr>
        <w:rPr>
          <w:b/>
        </w:rPr>
      </w:pPr>
      <w:r w:rsidRPr="001519AD">
        <w:rPr>
          <w:rFonts w:ascii="Arial" w:hAnsi="Arial"/>
          <w:b/>
          <w:color w:val="000080"/>
        </w:rPr>
        <w:t>Exercise Name:</w:t>
      </w:r>
      <w:r w:rsidRPr="008E5431">
        <w:rPr>
          <w:b/>
        </w:rPr>
        <w:t xml:space="preserve"> </w:t>
      </w:r>
      <w:r w:rsidRPr="00FE16CF">
        <w:rPr>
          <w:rFonts w:ascii="Arial" w:hAnsi="Arial" w:cs="Arial"/>
          <w:highlight w:val="lightGray"/>
        </w:rPr>
        <w:t>[Full Exercise Name]</w:t>
      </w:r>
      <w:r w:rsidRPr="008E5431">
        <w:rPr>
          <w:b/>
        </w:rPr>
        <w:tab/>
      </w:r>
      <w:r w:rsidRPr="008E5431">
        <w:rPr>
          <w:b/>
        </w:rPr>
        <w:tab/>
      </w:r>
      <w:r w:rsidRPr="008E5431">
        <w:rPr>
          <w:b/>
        </w:rPr>
        <w:tab/>
      </w:r>
      <w:r w:rsidRPr="001519AD">
        <w:rPr>
          <w:rFonts w:ascii="Arial" w:hAnsi="Arial"/>
          <w:b/>
          <w:color w:val="000080"/>
        </w:rPr>
        <w:t>Exercise Date:</w:t>
      </w:r>
      <w:r w:rsidRPr="008E5431">
        <w:rPr>
          <w:b/>
        </w:rPr>
        <w:t xml:space="preserve"> </w:t>
      </w:r>
      <w:r w:rsidRPr="00FE16CF">
        <w:rPr>
          <w:rFonts w:ascii="Arial" w:hAnsi="Arial" w:cs="Arial"/>
          <w:highlight w:val="lightGray"/>
        </w:rPr>
        <w:t>[Date]</w:t>
      </w:r>
    </w:p>
    <w:p w:rsidRPr="008E5431" w:rsidR="005E1B2D" w:rsidP="005E1B2D" w:rsidRDefault="005E1B2D" w14:paraId="5A9E412D" w14:textId="77777777">
      <w:pPr>
        <w:rPr>
          <w:b/>
        </w:rPr>
      </w:pPr>
    </w:p>
    <w:p w:rsidR="005E1B2D" w:rsidP="005E1B2D" w:rsidRDefault="005E1B2D" w14:paraId="04373D6F" w14:textId="77777777">
      <w:r w:rsidRPr="001519AD">
        <w:rPr>
          <w:rFonts w:ascii="Arial" w:hAnsi="Arial" w:cs="Arial"/>
          <w:b/>
          <w:sz w:val="20"/>
          <w:szCs w:val="20"/>
        </w:rPr>
        <w:t>Participant Name</w:t>
      </w:r>
      <w:r w:rsidRPr="001519AD">
        <w:rPr>
          <w:b/>
        </w:rPr>
        <w:t>:</w:t>
      </w:r>
      <w:r w:rsidRPr="00E830F5" w:rsidR="00E830F5">
        <w:t xml:space="preserve"> </w:t>
      </w:r>
      <w:r w:rsidR="00E830F5">
        <w:fldChar w:fldCharType="begin">
          <w:ffData>
            <w:name w:val="Text164"/>
            <w:enabled/>
            <w:calcOnExit w:val="0"/>
            <w:textInput/>
          </w:ffData>
        </w:fldChar>
      </w:r>
      <w:bookmarkStart w:name="Text164" w:id="4"/>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bookmarkEnd w:id="4"/>
      <w:r w:rsidR="00E830F5">
        <w:tab/>
      </w:r>
      <w:r w:rsidR="00E830F5">
        <w:tab/>
      </w:r>
      <w:r w:rsidRPr="008E5431">
        <w:tab/>
      </w:r>
      <w:r w:rsidRPr="001519AD">
        <w:rPr>
          <w:rFonts w:ascii="Arial" w:hAnsi="Arial" w:cs="Arial"/>
          <w:b/>
          <w:sz w:val="20"/>
          <w:szCs w:val="20"/>
        </w:rPr>
        <w:t>Title:</w:t>
      </w:r>
      <w:r w:rsidRPr="00E830F5" w:rsidR="00E830F5">
        <w:t xml:space="preserve"> </w:t>
      </w:r>
      <w:r w:rsidR="00E830F5">
        <w:fldChar w:fldCharType="begin">
          <w:ffData>
            <w:name w:val="Text164"/>
            <w:enabled/>
            <w:calcOnExit w:val="0"/>
            <w:textInput/>
          </w:ffData>
        </w:fldChar>
      </w:r>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p>
    <w:p w:rsidRPr="008E5431" w:rsidR="00E830F5" w:rsidP="005E1B2D" w:rsidRDefault="00E830F5" w14:paraId="563C75E2" w14:textId="77777777"/>
    <w:p w:rsidR="005E1B2D" w:rsidP="005E1B2D" w:rsidRDefault="005E1B2D" w14:paraId="68833F88" w14:textId="77777777">
      <w:r w:rsidRPr="001519AD">
        <w:rPr>
          <w:rFonts w:ascii="Arial" w:hAnsi="Arial" w:cs="Arial"/>
          <w:b/>
          <w:sz w:val="20"/>
          <w:szCs w:val="20"/>
        </w:rPr>
        <w:t>Agency:</w:t>
      </w:r>
      <w:r w:rsidRPr="00E830F5" w:rsidR="00E830F5">
        <w:t xml:space="preserve"> </w:t>
      </w:r>
      <w:r w:rsidR="00E830F5">
        <w:fldChar w:fldCharType="begin">
          <w:ffData>
            <w:name w:val="Text164"/>
            <w:enabled/>
            <w:calcOnExit w:val="0"/>
            <w:textInput/>
          </w:ffData>
        </w:fldChar>
      </w:r>
      <w:r w:rsidR="00E830F5">
        <w:instrText xml:space="preserve"> FORMTEXT </w:instrText>
      </w:r>
      <w:r w:rsidR="00E830F5">
        <w:fldChar w:fldCharType="separate"/>
      </w:r>
      <w:r w:rsidR="00E830F5">
        <w:rPr>
          <w:noProof/>
        </w:rPr>
        <w:t> </w:t>
      </w:r>
      <w:r w:rsidR="00E830F5">
        <w:rPr>
          <w:noProof/>
        </w:rPr>
        <w:t> </w:t>
      </w:r>
      <w:r w:rsidR="00E830F5">
        <w:rPr>
          <w:noProof/>
        </w:rPr>
        <w:t> </w:t>
      </w:r>
      <w:r w:rsidR="00E830F5">
        <w:rPr>
          <w:noProof/>
        </w:rPr>
        <w:t> </w:t>
      </w:r>
      <w:r w:rsidR="00E830F5">
        <w:rPr>
          <w:noProof/>
        </w:rPr>
        <w:t> </w:t>
      </w:r>
      <w:r w:rsidR="00E830F5">
        <w:fldChar w:fldCharType="end"/>
      </w:r>
    </w:p>
    <w:p w:rsidRPr="008E5431" w:rsidR="00E830F5" w:rsidP="005E1B2D" w:rsidRDefault="00E830F5" w14:paraId="0E293BD8" w14:textId="77777777">
      <w:pPr>
        <w:rPr>
          <w:u w:val="single"/>
        </w:rPr>
      </w:pPr>
    </w:p>
    <w:p w:rsidRPr="008E5431" w:rsidR="005E1B2D" w:rsidP="005E1B2D" w:rsidRDefault="005E1B2D" w14:paraId="5EE99579" w14:textId="77777777">
      <w:r w:rsidRPr="001519AD">
        <w:rPr>
          <w:rFonts w:ascii="Arial" w:hAnsi="Arial" w:cs="Arial"/>
          <w:b/>
          <w:sz w:val="20"/>
          <w:szCs w:val="20"/>
        </w:rPr>
        <w:t>Role:</w:t>
      </w:r>
      <w:r w:rsidRPr="008E5431">
        <w:t xml:space="preserve"> </w:t>
      </w:r>
      <w:r w:rsidR="00E830F5">
        <w:tab/>
      </w:r>
      <w:r w:rsidRPr="001519AD">
        <w:rPr>
          <w:rFonts w:ascii="Arial" w:hAnsi="Arial" w:cs="Arial"/>
          <w:b/>
          <w:sz w:val="20"/>
          <w:szCs w:val="20"/>
        </w:rPr>
        <w:t>Player</w:t>
      </w:r>
      <w:r w:rsidRPr="008E5431">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1907B2">
        <w:rPr>
          <w:b/>
          <w:i/>
          <w:iCs/>
        </w:rPr>
      </w:r>
      <w:r w:rsidR="001907B2">
        <w:rPr>
          <w:b/>
          <w:i/>
          <w:iCs/>
        </w:rPr>
        <w:fldChar w:fldCharType="separate"/>
      </w:r>
      <w:r w:rsidR="00E830F5">
        <w:rPr>
          <w:b/>
          <w:i/>
          <w:iCs/>
        </w:rPr>
        <w:fldChar w:fldCharType="end"/>
      </w:r>
      <w:r w:rsidR="00E830F5">
        <w:rPr>
          <w:b/>
          <w:i/>
          <w:iCs/>
        </w:rPr>
        <w:t xml:space="preserve"> </w:t>
      </w:r>
      <w:r w:rsidR="00E830F5">
        <w:rPr>
          <w:b/>
          <w:i/>
          <w:iCs/>
        </w:rPr>
        <w:tab/>
      </w:r>
      <w:r w:rsidRPr="001519AD">
        <w:rPr>
          <w:rFonts w:ascii="Arial" w:hAnsi="Arial" w:cs="Arial"/>
          <w:b/>
          <w:sz w:val="20"/>
          <w:szCs w:val="20"/>
        </w:rPr>
        <w:t>Observer</w:t>
      </w:r>
      <w:r w:rsidRPr="008E5431">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1907B2">
        <w:rPr>
          <w:b/>
          <w:i/>
          <w:iCs/>
        </w:rPr>
      </w:r>
      <w:r w:rsidR="001907B2">
        <w:rPr>
          <w:b/>
          <w:i/>
          <w:iCs/>
        </w:rPr>
        <w:fldChar w:fldCharType="separate"/>
      </w:r>
      <w:r w:rsidR="00E830F5">
        <w:rPr>
          <w:b/>
          <w:i/>
          <w:iCs/>
        </w:rPr>
        <w:fldChar w:fldCharType="end"/>
      </w:r>
      <w:r w:rsidR="00E830F5">
        <w:rPr>
          <w:b/>
          <w:i/>
          <w:iCs/>
        </w:rPr>
        <w:t xml:space="preserve"> </w:t>
      </w:r>
      <w:r w:rsidR="00E830F5">
        <w:rPr>
          <w:b/>
          <w:i/>
          <w:iCs/>
        </w:rPr>
        <w:tab/>
      </w:r>
      <w:r w:rsidR="00E830F5">
        <w:rPr>
          <w:b/>
          <w:i/>
          <w:iCs/>
        </w:rPr>
        <w:t xml:space="preserve">      </w:t>
      </w:r>
      <w:r w:rsidRPr="001519AD">
        <w:rPr>
          <w:rFonts w:ascii="Arial" w:hAnsi="Arial" w:cs="Arial"/>
          <w:b/>
          <w:sz w:val="20"/>
          <w:szCs w:val="20"/>
        </w:rPr>
        <w:t>Facilitator</w:t>
      </w:r>
      <w:r w:rsidRPr="008E5431">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1907B2">
        <w:rPr>
          <w:b/>
          <w:i/>
          <w:iCs/>
        </w:rPr>
      </w:r>
      <w:r w:rsidR="001907B2">
        <w:rPr>
          <w:b/>
          <w:i/>
          <w:iCs/>
        </w:rPr>
        <w:fldChar w:fldCharType="separate"/>
      </w:r>
      <w:r w:rsidR="00E830F5">
        <w:rPr>
          <w:b/>
          <w:i/>
          <w:iCs/>
        </w:rPr>
        <w:fldChar w:fldCharType="end"/>
      </w:r>
      <w:r w:rsidR="00E830F5">
        <w:rPr>
          <w:b/>
          <w:i/>
          <w:iCs/>
        </w:rPr>
        <w:t xml:space="preserve"> </w:t>
      </w:r>
      <w:r w:rsidR="00E830F5">
        <w:rPr>
          <w:b/>
          <w:i/>
          <w:iCs/>
        </w:rPr>
        <w:tab/>
      </w:r>
      <w:r w:rsidRPr="001519AD">
        <w:rPr>
          <w:rFonts w:ascii="Arial" w:hAnsi="Arial" w:cs="Arial"/>
          <w:b/>
          <w:sz w:val="20"/>
          <w:szCs w:val="20"/>
        </w:rPr>
        <w:t>Evaluator</w:t>
      </w:r>
      <w:r w:rsidR="00E830F5">
        <w:rPr>
          <w:rFonts w:ascii="Arial" w:hAnsi="Arial" w:cs="Arial"/>
          <w:b/>
          <w:sz w:val="20"/>
          <w:szCs w:val="20"/>
        </w:rPr>
        <w:t xml:space="preserve"> </w:t>
      </w:r>
      <w:r w:rsidR="00E830F5">
        <w:rPr>
          <w:b/>
          <w:i/>
          <w:iCs/>
        </w:rPr>
        <w:fldChar w:fldCharType="begin">
          <w:ffData>
            <w:name w:val="Check63"/>
            <w:enabled/>
            <w:calcOnExit w:val="0"/>
            <w:checkBox>
              <w:sizeAuto/>
              <w:default w:val="0"/>
            </w:checkBox>
          </w:ffData>
        </w:fldChar>
      </w:r>
      <w:r w:rsidR="00E830F5">
        <w:rPr>
          <w:b/>
          <w:i/>
          <w:iCs/>
        </w:rPr>
        <w:instrText xml:space="preserve"> FORMCHECKBOX </w:instrText>
      </w:r>
      <w:r w:rsidR="001907B2">
        <w:rPr>
          <w:b/>
          <w:i/>
          <w:iCs/>
        </w:rPr>
      </w:r>
      <w:r w:rsidR="001907B2">
        <w:rPr>
          <w:b/>
          <w:i/>
          <w:iCs/>
        </w:rPr>
        <w:fldChar w:fldCharType="separate"/>
      </w:r>
      <w:r w:rsidR="00E830F5">
        <w:rPr>
          <w:b/>
          <w:i/>
          <w:iCs/>
        </w:rPr>
        <w:fldChar w:fldCharType="end"/>
      </w:r>
    </w:p>
    <w:p w:rsidRPr="008E5431" w:rsidR="005E1B2D" w:rsidP="005E1B2D" w:rsidRDefault="005E1B2D" w14:paraId="42183227" w14:textId="77777777"/>
    <w:p w:rsidR="00E830F5" w:rsidP="00363FFE" w:rsidRDefault="00E830F5" w14:paraId="3548CAED" w14:textId="77777777">
      <w:pPr>
        <w:rPr>
          <w:rFonts w:ascii="Arial" w:hAnsi="Arial"/>
          <w:b/>
          <w:smallCaps/>
          <w:color w:val="000080"/>
          <w:sz w:val="28"/>
          <w:szCs w:val="28"/>
        </w:rPr>
      </w:pPr>
    </w:p>
    <w:p w:rsidRPr="001519AD" w:rsidR="005E1B2D" w:rsidP="00363FFE" w:rsidRDefault="005E1B2D" w14:paraId="449DA7E2" w14:textId="77777777">
      <w:pPr>
        <w:rPr>
          <w:rFonts w:ascii="Arial" w:hAnsi="Arial"/>
          <w:b/>
          <w:smallCaps/>
          <w:color w:val="000080"/>
          <w:sz w:val="28"/>
          <w:szCs w:val="28"/>
        </w:rPr>
      </w:pPr>
      <w:r w:rsidRPr="001519AD">
        <w:rPr>
          <w:rFonts w:ascii="Arial" w:hAnsi="Arial"/>
          <w:b/>
          <w:smallCaps/>
          <w:color w:val="000080"/>
          <w:sz w:val="28"/>
          <w:szCs w:val="28"/>
        </w:rPr>
        <w:t>Part I: Recommendations and Corrective Actions</w:t>
      </w:r>
    </w:p>
    <w:p w:rsidRPr="008E5431" w:rsidR="005E1B2D" w:rsidP="005E1B2D" w:rsidRDefault="005E1B2D" w14:paraId="6F3E755F" w14:textId="77777777">
      <w:pPr>
        <w:pStyle w:val="Header"/>
        <w:tabs>
          <w:tab w:val="clear" w:pos="4320"/>
          <w:tab w:val="clear" w:pos="8640"/>
          <w:tab w:val="right" w:leader="underscore" w:pos="9360"/>
        </w:tabs>
        <w:rPr>
          <w:b/>
          <w:bCs/>
        </w:rPr>
      </w:pPr>
    </w:p>
    <w:p w:rsidR="005E1B2D" w:rsidP="00975189" w:rsidRDefault="005E1B2D" w14:paraId="4A29A968" w14:textId="77777777">
      <w:pPr>
        <w:pStyle w:val="Header"/>
        <w:widowControl/>
        <w:numPr>
          <w:ilvl w:val="0"/>
          <w:numId w:val="7"/>
        </w:numPr>
        <w:tabs>
          <w:tab w:val="clear" w:pos="4320"/>
          <w:tab w:val="clear" w:pos="8640"/>
          <w:tab w:val="left" w:pos="360"/>
          <w:tab w:val="right" w:leader="underscore" w:pos="9360"/>
        </w:tabs>
        <w:autoSpaceDE/>
        <w:autoSpaceDN/>
        <w:adjustRightInd/>
        <w:rPr>
          <w:bCs/>
          <w:sz w:val="20"/>
          <w:szCs w:val="20"/>
        </w:rPr>
      </w:pPr>
      <w:r w:rsidRPr="00EB59FB">
        <w:rPr>
          <w:bCs/>
          <w:sz w:val="20"/>
          <w:szCs w:val="20"/>
        </w:rPr>
        <w:t xml:space="preserve">Based on </w:t>
      </w:r>
      <w:r>
        <w:rPr>
          <w:bCs/>
          <w:sz w:val="20"/>
          <w:szCs w:val="20"/>
        </w:rPr>
        <w:t>the exercise</w:t>
      </w:r>
      <w:r w:rsidRPr="00EB59FB">
        <w:rPr>
          <w:bCs/>
          <w:sz w:val="20"/>
          <w:szCs w:val="20"/>
        </w:rPr>
        <w:t xml:space="preserve"> today and the tasks identified, list the top 3 </w:t>
      </w:r>
      <w:r w:rsidR="00DD253A">
        <w:rPr>
          <w:bCs/>
          <w:sz w:val="20"/>
          <w:szCs w:val="20"/>
        </w:rPr>
        <w:t>strengths</w:t>
      </w:r>
      <w:r w:rsidRPr="00EB59FB">
        <w:rPr>
          <w:bCs/>
          <w:sz w:val="20"/>
          <w:szCs w:val="20"/>
        </w:rPr>
        <w:t xml:space="preserve"> and/or areas that need improvement.</w:t>
      </w:r>
    </w:p>
    <w:p w:rsidR="00E830F5" w:rsidP="00E830F5" w:rsidRDefault="00E830F5" w14:paraId="3B54EA33" w14:textId="77777777">
      <w:pPr>
        <w:pStyle w:val="Header"/>
        <w:widowControl/>
        <w:tabs>
          <w:tab w:val="clear" w:pos="4320"/>
          <w:tab w:val="clear" w:pos="8640"/>
          <w:tab w:val="right" w:leader="underscore" w:pos="9360"/>
        </w:tabs>
        <w:autoSpaceDE/>
        <w:autoSpaceDN/>
        <w:adjustRightInd/>
      </w:pPr>
      <w:r>
        <w:t xml:space="preserve">      </w:t>
      </w: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830F5" w:rsidP="00E830F5" w:rsidRDefault="00E830F5" w14:paraId="43A98430" w14:textId="77777777">
      <w:pPr>
        <w:pStyle w:val="Header"/>
        <w:widowControl/>
        <w:tabs>
          <w:tab w:val="clear" w:pos="4320"/>
          <w:tab w:val="clear" w:pos="8640"/>
          <w:tab w:val="right" w:leader="underscore" w:pos="9360"/>
        </w:tabs>
        <w:autoSpaceDE/>
        <w:autoSpaceDN/>
        <w:adjustRightInd/>
      </w:pPr>
    </w:p>
    <w:p w:rsidR="005E1B2D" w:rsidP="00975189" w:rsidRDefault="005E1B2D" w14:paraId="59410139" w14:textId="77777777">
      <w:pPr>
        <w:pStyle w:val="Header"/>
        <w:widowControl/>
        <w:numPr>
          <w:ilvl w:val="0"/>
          <w:numId w:val="7"/>
        </w:numPr>
        <w:tabs>
          <w:tab w:val="clear" w:pos="4320"/>
          <w:tab w:val="clear" w:pos="8640"/>
          <w:tab w:val="left" w:pos="360"/>
          <w:tab w:val="right" w:leader="underscore" w:pos="9360"/>
        </w:tabs>
        <w:autoSpaceDE/>
        <w:autoSpaceDN/>
        <w:adjustRightInd/>
        <w:spacing w:before="120" w:after="120"/>
        <w:rPr>
          <w:bCs/>
          <w:sz w:val="20"/>
          <w:szCs w:val="20"/>
        </w:rPr>
      </w:pPr>
      <w:r>
        <w:rPr>
          <w:bCs/>
          <w:sz w:val="20"/>
          <w:szCs w:val="20"/>
        </w:rPr>
        <w:t>Is there anything you saw in the exercise that the evaluator(s) might not have been able to experience, observe, and record?</w:t>
      </w:r>
    </w:p>
    <w:p w:rsidRPr="00EB59FB" w:rsidR="00E830F5" w:rsidP="00E830F5" w:rsidRDefault="00E830F5" w14:paraId="2DD8D51B" w14:textId="77777777">
      <w:pPr>
        <w:pStyle w:val="Header"/>
        <w:widowControl/>
        <w:tabs>
          <w:tab w:val="clear" w:pos="4320"/>
          <w:tab w:val="clear" w:pos="8640"/>
          <w:tab w:val="right" w:leader="underscore" w:pos="9360"/>
        </w:tabs>
        <w:autoSpaceDE/>
        <w:autoSpaceDN/>
        <w:adjustRightInd/>
        <w:rPr>
          <w:bCs/>
          <w:sz w:val="20"/>
          <w:szCs w:val="20"/>
        </w:rPr>
      </w:pPr>
      <w:r>
        <w:t xml:space="preserve">      </w:t>
      </w: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00E830F5" w:rsidP="00E830F5" w:rsidRDefault="00E830F5" w14:paraId="727427C6" w14:textId="77777777">
      <w:pPr>
        <w:pStyle w:val="Header"/>
        <w:widowControl/>
        <w:tabs>
          <w:tab w:val="clear" w:pos="4320"/>
          <w:tab w:val="clear" w:pos="8640"/>
          <w:tab w:val="right" w:leader="underscore" w:pos="9360"/>
        </w:tabs>
        <w:autoSpaceDE/>
        <w:autoSpaceDN/>
        <w:adjustRightInd/>
        <w:spacing w:before="120" w:after="120"/>
        <w:rPr>
          <w:bCs/>
          <w:sz w:val="20"/>
          <w:szCs w:val="20"/>
        </w:rPr>
      </w:pPr>
    </w:p>
    <w:p w:rsidRPr="00EB59FB" w:rsidR="005E1B2D" w:rsidP="00975189" w:rsidRDefault="005E1B2D" w14:paraId="6D26D542" w14:textId="77777777">
      <w:pPr>
        <w:pStyle w:val="Header"/>
        <w:widowControl/>
        <w:numPr>
          <w:ilvl w:val="0"/>
          <w:numId w:val="7"/>
        </w:numPr>
        <w:tabs>
          <w:tab w:val="clear" w:pos="4320"/>
          <w:tab w:val="clear" w:pos="8640"/>
          <w:tab w:val="left" w:pos="360"/>
          <w:tab w:val="right" w:leader="underscore" w:pos="9360"/>
        </w:tabs>
        <w:autoSpaceDE/>
        <w:autoSpaceDN/>
        <w:adjustRightInd/>
        <w:spacing w:before="120" w:after="120"/>
        <w:rPr>
          <w:bCs/>
          <w:sz w:val="20"/>
          <w:szCs w:val="20"/>
        </w:rPr>
      </w:pPr>
      <w:r w:rsidRPr="00EB59FB">
        <w:rPr>
          <w:bCs/>
          <w:sz w:val="20"/>
          <w:szCs w:val="20"/>
        </w:rPr>
        <w:t xml:space="preserve">Identify the </w:t>
      </w:r>
      <w:r>
        <w:rPr>
          <w:bCs/>
          <w:sz w:val="20"/>
          <w:szCs w:val="20"/>
        </w:rPr>
        <w:t>corrective actions</w:t>
      </w:r>
      <w:r w:rsidRPr="00EB59FB">
        <w:rPr>
          <w:bCs/>
          <w:sz w:val="20"/>
          <w:szCs w:val="20"/>
        </w:rPr>
        <w:t xml:space="preserve"> that should be taken to address the issues identified above.  For each </w:t>
      </w:r>
      <w:r>
        <w:rPr>
          <w:bCs/>
          <w:sz w:val="20"/>
          <w:szCs w:val="20"/>
        </w:rPr>
        <w:t>corrective action</w:t>
      </w:r>
      <w:r w:rsidRPr="00EB59FB">
        <w:rPr>
          <w:bCs/>
          <w:sz w:val="20"/>
          <w:szCs w:val="20"/>
        </w:rPr>
        <w:t xml:space="preserve">, indicate if it is a high, medium, or low priority. </w:t>
      </w:r>
    </w:p>
    <w:p w:rsidRPr="00EB59FB" w:rsidR="00E830F5" w:rsidP="00E830F5" w:rsidRDefault="00E830F5" w14:paraId="05D02869" w14:textId="77777777">
      <w:pPr>
        <w:pStyle w:val="Header"/>
        <w:widowControl/>
        <w:tabs>
          <w:tab w:val="clear" w:pos="4320"/>
          <w:tab w:val="clear" w:pos="8640"/>
          <w:tab w:val="right" w:leader="underscore" w:pos="9360"/>
        </w:tabs>
        <w:autoSpaceDE/>
        <w:autoSpaceDN/>
        <w:adjustRightInd/>
        <w:rPr>
          <w:bCs/>
          <w:sz w:val="20"/>
          <w:szCs w:val="20"/>
        </w:rPr>
      </w:pPr>
      <w:r>
        <w:t xml:space="preserve">      </w:t>
      </w: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Pr="008E5431" w:rsidR="00E830F5" w:rsidP="005E1B2D" w:rsidRDefault="00E830F5" w14:paraId="1DAAF91F" w14:textId="77777777">
      <w:pPr>
        <w:pStyle w:val="Header"/>
        <w:tabs>
          <w:tab w:val="clear" w:pos="4320"/>
          <w:tab w:val="left" w:pos="360"/>
          <w:tab w:val="right" w:leader="underscore" w:pos="8640"/>
        </w:tabs>
        <w:ind w:left="360"/>
        <w:rPr>
          <w:bCs/>
        </w:rPr>
      </w:pPr>
    </w:p>
    <w:p w:rsidR="005E1B2D" w:rsidP="0C644DB6" w:rsidRDefault="005E1B2D" w14:paraId="4323DDD9" w14:textId="77777777">
      <w:pPr>
        <w:pStyle w:val="Header"/>
        <w:widowControl w:val="1"/>
        <w:numPr>
          <w:ilvl w:val="0"/>
          <w:numId w:val="7"/>
        </w:numPr>
        <w:tabs>
          <w:tab w:val="clear" w:pos="4320"/>
          <w:tab w:val="clear" w:pos="8640"/>
          <w:tab w:val="left" w:pos="360"/>
          <w:tab w:val="right" w:leader="underscore" w:pos="9360"/>
        </w:tabs>
        <w:autoSpaceDE/>
        <w:autoSpaceDN/>
        <w:adjustRightInd/>
        <w:spacing w:before="120" w:after="120"/>
        <w:rPr>
          <w:sz w:val="20"/>
          <w:szCs w:val="20"/>
        </w:rPr>
      </w:pPr>
      <w:r w:rsidRPr="0C644DB6" w:rsidR="0C644DB6">
        <w:rPr>
          <w:sz w:val="20"/>
          <w:szCs w:val="20"/>
        </w:rPr>
        <w:t xml:space="preserve">Describe the </w:t>
      </w:r>
      <w:r w:rsidRPr="0C644DB6" w:rsidR="0C644DB6">
        <w:rPr>
          <w:sz w:val="20"/>
          <w:szCs w:val="20"/>
        </w:rPr>
        <w:t xml:space="preserve">corrective actions that relate to </w:t>
      </w:r>
      <w:r w:rsidRPr="0C644DB6" w:rsidR="0C644DB6">
        <w:rPr>
          <w:sz w:val="20"/>
          <w:szCs w:val="20"/>
        </w:rPr>
        <w:t>your area of responsibility</w:t>
      </w:r>
      <w:r w:rsidRPr="0C644DB6" w:rsidR="0C644DB6">
        <w:rPr>
          <w:sz w:val="20"/>
          <w:szCs w:val="20"/>
        </w:rPr>
        <w:t xml:space="preserve">. </w:t>
      </w:r>
      <w:del w:author="Guest User" w:date="2025-06-30T23:09:40.055Z" w:id="1900825476">
        <w:r w:rsidRPr="0C644DB6" w:rsidDel="0C644DB6">
          <w:rPr>
            <w:sz w:val="20"/>
            <w:szCs w:val="20"/>
          </w:rPr>
          <w:delText xml:space="preserve"> </w:delText>
        </w:r>
      </w:del>
      <w:r w:rsidRPr="0C644DB6" w:rsidR="0C644DB6">
        <w:rPr>
          <w:sz w:val="20"/>
          <w:szCs w:val="20"/>
        </w:rPr>
        <w:t xml:space="preserve">Who should be assigned responsibility for each </w:t>
      </w:r>
      <w:r w:rsidRPr="0C644DB6" w:rsidR="0C644DB6">
        <w:rPr>
          <w:sz w:val="20"/>
          <w:szCs w:val="20"/>
        </w:rPr>
        <w:t>corrective action</w:t>
      </w:r>
      <w:r w:rsidRPr="0C644DB6" w:rsidR="0C644DB6">
        <w:rPr>
          <w:sz w:val="20"/>
          <w:szCs w:val="20"/>
        </w:rPr>
        <w:t xml:space="preserve">? </w:t>
      </w:r>
    </w:p>
    <w:p w:rsidRPr="00EB59FB" w:rsidR="00E830F5" w:rsidP="00E830F5" w:rsidRDefault="00E830F5" w14:paraId="5202A187" w14:textId="77777777">
      <w:pPr>
        <w:pStyle w:val="Header"/>
        <w:widowControl/>
        <w:tabs>
          <w:tab w:val="clear" w:pos="4320"/>
          <w:tab w:val="clear" w:pos="8640"/>
          <w:tab w:val="right" w:leader="underscore" w:pos="9360"/>
        </w:tabs>
        <w:autoSpaceDE/>
        <w:autoSpaceDN/>
        <w:adjustRightInd/>
        <w:rPr>
          <w:bCs/>
          <w:sz w:val="20"/>
          <w:szCs w:val="20"/>
        </w:rPr>
      </w:pPr>
      <w:r>
        <w:t xml:space="preserve">      </w:t>
      </w: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Pr="00EB59FB" w:rsidR="00E830F5" w:rsidP="00E830F5" w:rsidRDefault="00E830F5" w14:paraId="49FB8DC3" w14:textId="77777777">
      <w:pPr>
        <w:pStyle w:val="Header"/>
        <w:widowControl/>
        <w:tabs>
          <w:tab w:val="clear" w:pos="4320"/>
          <w:tab w:val="clear" w:pos="8640"/>
          <w:tab w:val="right" w:leader="underscore" w:pos="9360"/>
        </w:tabs>
        <w:autoSpaceDE/>
        <w:autoSpaceDN/>
        <w:adjustRightInd/>
        <w:spacing w:before="120" w:after="120"/>
        <w:rPr>
          <w:bCs/>
          <w:sz w:val="20"/>
          <w:szCs w:val="20"/>
        </w:rPr>
      </w:pPr>
    </w:p>
    <w:p w:rsidRPr="00E830F5" w:rsidR="005E1B2D" w:rsidP="0C644DB6" w:rsidRDefault="005E1B2D" w14:paraId="527A43E3" w14:textId="77777777">
      <w:pPr>
        <w:pStyle w:val="Header"/>
        <w:widowControl w:val="1"/>
        <w:numPr>
          <w:ilvl w:val="0"/>
          <w:numId w:val="7"/>
        </w:numPr>
        <w:tabs>
          <w:tab w:val="clear" w:pos="4320"/>
          <w:tab w:val="clear" w:pos="8640"/>
          <w:tab w:val="left" w:pos="360"/>
          <w:tab w:val="right" w:leader="underscore" w:pos="9360"/>
        </w:tabs>
        <w:autoSpaceDE/>
        <w:autoSpaceDN/>
        <w:adjustRightInd/>
        <w:spacing w:before="120" w:after="120"/>
        <w:rPr>
          <w:sz w:val="20"/>
          <w:szCs w:val="20"/>
        </w:rPr>
      </w:pPr>
      <w:r w:rsidRPr="0C644DB6" w:rsidR="0C644DB6">
        <w:rPr>
          <w:sz w:val="20"/>
          <w:szCs w:val="20"/>
        </w:rPr>
        <w:t>List the</w:t>
      </w:r>
      <w:r w:rsidRPr="0C644DB6" w:rsidR="0C644DB6">
        <w:rPr>
          <w:sz w:val="20"/>
          <w:szCs w:val="20"/>
        </w:rPr>
        <w:t xml:space="preserve"> applicable</w:t>
      </w:r>
      <w:r w:rsidRPr="0C644DB6" w:rsidR="0C644DB6">
        <w:rPr>
          <w:sz w:val="20"/>
          <w:szCs w:val="20"/>
        </w:rPr>
        <w:t xml:space="preserve"> </w:t>
      </w:r>
      <w:r w:rsidRPr="0C644DB6" w:rsidR="0C644DB6">
        <w:rPr>
          <w:sz w:val="20"/>
          <w:szCs w:val="20"/>
        </w:rPr>
        <w:t xml:space="preserve">equipment, training, </w:t>
      </w:r>
      <w:r w:rsidRPr="0C644DB6" w:rsidR="0C644DB6">
        <w:rPr>
          <w:sz w:val="20"/>
          <w:szCs w:val="20"/>
        </w:rPr>
        <w:t>policies, plans, and procedures that should be reviewed, revised, or developed</w:t>
      </w:r>
      <w:r w:rsidRPr="0C644DB6" w:rsidR="0C644DB6">
        <w:rPr>
          <w:sz w:val="20"/>
          <w:szCs w:val="20"/>
        </w:rPr>
        <w:t xml:space="preserve">. </w:t>
      </w:r>
      <w:del w:author="Guest User" w:date="2025-06-30T23:09:51.633Z" w:id="647111292">
        <w:r w:rsidRPr="0C644DB6" w:rsidDel="0C644DB6">
          <w:rPr>
            <w:sz w:val="20"/>
            <w:szCs w:val="20"/>
          </w:rPr>
          <w:delText xml:space="preserve"> </w:delText>
        </w:r>
      </w:del>
      <w:r w:rsidRPr="0C644DB6" w:rsidR="0C644DB6">
        <w:rPr>
          <w:sz w:val="20"/>
          <w:szCs w:val="20"/>
        </w:rPr>
        <w:t xml:space="preserve">Indicate the priority level for </w:t>
      </w:r>
      <w:r w:rsidRPr="0C644DB6" w:rsidR="0C644DB6">
        <w:rPr>
          <w:sz w:val="20"/>
          <w:szCs w:val="20"/>
        </w:rPr>
        <w:t>each</w:t>
      </w:r>
      <w:r w:rsidRPr="0C644DB6" w:rsidR="0C644DB6">
        <w:rPr>
          <w:sz w:val="20"/>
          <w:szCs w:val="20"/>
        </w:rPr>
        <w:t>.</w:t>
      </w:r>
    </w:p>
    <w:p w:rsidRPr="00EB59FB" w:rsidR="00E830F5" w:rsidP="00E830F5" w:rsidRDefault="00E830F5" w14:paraId="378B3155" w14:textId="77777777">
      <w:pPr>
        <w:pStyle w:val="Header"/>
        <w:widowControl/>
        <w:tabs>
          <w:tab w:val="clear" w:pos="4320"/>
          <w:tab w:val="clear" w:pos="8640"/>
          <w:tab w:val="right" w:leader="underscore" w:pos="9360"/>
        </w:tabs>
        <w:autoSpaceDE/>
        <w:autoSpaceDN/>
        <w:adjustRightInd/>
        <w:rPr>
          <w:bCs/>
          <w:sz w:val="20"/>
          <w:szCs w:val="20"/>
        </w:rPr>
      </w:pPr>
      <w:r>
        <w:t xml:space="preserve">      </w:t>
      </w: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Pr="00D24D9A" w:rsidR="00E830F5" w:rsidP="00E830F5" w:rsidRDefault="00E830F5" w14:paraId="71F069DC" w14:textId="77777777">
      <w:pPr>
        <w:pStyle w:val="Header"/>
        <w:widowControl/>
        <w:tabs>
          <w:tab w:val="clear" w:pos="4320"/>
          <w:tab w:val="clear" w:pos="8640"/>
          <w:tab w:val="right" w:leader="underscore" w:pos="9360"/>
        </w:tabs>
        <w:autoSpaceDE/>
        <w:autoSpaceDN/>
        <w:adjustRightInd/>
        <w:spacing w:before="120" w:after="120"/>
        <w:rPr>
          <w:bCs/>
          <w:sz w:val="20"/>
          <w:szCs w:val="20"/>
        </w:rPr>
      </w:pPr>
    </w:p>
    <w:p w:rsidRPr="008E5431" w:rsidR="005E1B2D" w:rsidP="005E1B2D" w:rsidRDefault="005E1B2D" w14:paraId="2F1A10EA" w14:textId="77777777">
      <w:pPr>
        <w:pStyle w:val="Header"/>
        <w:tabs>
          <w:tab w:val="clear" w:pos="4320"/>
          <w:tab w:val="left" w:pos="360"/>
          <w:tab w:val="right" w:leader="underscore" w:pos="8640"/>
        </w:tabs>
        <w:ind w:left="360"/>
        <w:rPr>
          <w:bCs/>
        </w:rPr>
      </w:pPr>
      <w:r w:rsidRPr="008E5431">
        <w:rPr>
          <w:bCs/>
        </w:rPr>
        <w:tab/>
      </w:r>
    </w:p>
    <w:p w:rsidR="00990598" w:rsidP="005E1B2D" w:rsidRDefault="00990598" w14:paraId="16079B61" w14:textId="77777777">
      <w:pPr>
        <w:pStyle w:val="Header"/>
        <w:tabs>
          <w:tab w:val="clear" w:pos="4320"/>
          <w:tab w:val="left" w:pos="360"/>
          <w:tab w:val="right" w:leader="underscore" w:pos="8640"/>
        </w:tabs>
        <w:rPr>
          <w:bCs/>
        </w:rPr>
      </w:pPr>
    </w:p>
    <w:p w:rsidRPr="001519AD" w:rsidR="005E1B2D" w:rsidP="00363FFE" w:rsidRDefault="005E1B2D" w14:paraId="3CE09ED2" w14:textId="77777777">
      <w:pPr>
        <w:rPr>
          <w:rFonts w:ascii="Arial" w:hAnsi="Arial"/>
          <w:b/>
          <w:smallCaps/>
          <w:color w:val="000080"/>
          <w:sz w:val="28"/>
          <w:szCs w:val="28"/>
        </w:rPr>
      </w:pPr>
      <w:r w:rsidRPr="001519AD">
        <w:rPr>
          <w:rFonts w:ascii="Arial" w:hAnsi="Arial"/>
          <w:b/>
          <w:smallCaps/>
          <w:color w:val="000080"/>
          <w:sz w:val="28"/>
          <w:szCs w:val="28"/>
        </w:rPr>
        <w:t>Part II – Exercise Design and Conduct: Assessment</w:t>
      </w:r>
    </w:p>
    <w:p w:rsidR="005E1B2D" w:rsidP="005E1B2D" w:rsidRDefault="005E1B2D" w14:paraId="1039BC2D" w14:textId="77777777">
      <w:pPr>
        <w:pStyle w:val="Header"/>
        <w:tabs>
          <w:tab w:val="clear" w:pos="4320"/>
          <w:tab w:val="clear" w:pos="8640"/>
          <w:tab w:val="left" w:pos="0"/>
        </w:tabs>
        <w:rPr>
          <w:b/>
          <w:bCs/>
        </w:rPr>
      </w:pPr>
    </w:p>
    <w:p w:rsidRPr="00D24D9A" w:rsidR="005E1B2D" w:rsidP="005E1B2D" w:rsidRDefault="005E1B2D" w14:paraId="11F4D4AE" w14:textId="77777777">
      <w:pPr>
        <w:pStyle w:val="Header"/>
        <w:tabs>
          <w:tab w:val="clear" w:pos="4320"/>
          <w:tab w:val="clear" w:pos="8640"/>
          <w:tab w:val="left" w:pos="0"/>
        </w:tabs>
        <w:rPr>
          <w:b/>
          <w:bCs/>
          <w:iCs/>
          <w:sz w:val="20"/>
          <w:szCs w:val="20"/>
        </w:rPr>
      </w:pPr>
      <w:r w:rsidRPr="00D24D9A">
        <w:rPr>
          <w:iCs/>
          <w:sz w:val="20"/>
          <w:szCs w:val="20"/>
        </w:rPr>
        <w:t xml:space="preserve">Please rate, on a scale of 1 to 5, your overall assessment of the exercise relative to the statements provided below, with </w:t>
      </w:r>
      <w:r w:rsidRPr="00D24D9A">
        <w:rPr>
          <w:b/>
          <w:bCs/>
          <w:iCs/>
          <w:sz w:val="20"/>
          <w:szCs w:val="20"/>
        </w:rPr>
        <w:t>1</w:t>
      </w:r>
      <w:r w:rsidRPr="00D24D9A">
        <w:rPr>
          <w:iCs/>
          <w:sz w:val="20"/>
          <w:szCs w:val="20"/>
        </w:rPr>
        <w:t xml:space="preserve"> indicating </w:t>
      </w:r>
      <w:r w:rsidRPr="00D24D9A">
        <w:rPr>
          <w:b/>
          <w:bCs/>
          <w:iCs/>
          <w:sz w:val="20"/>
          <w:szCs w:val="20"/>
        </w:rPr>
        <w:t>strong disagreement</w:t>
      </w:r>
      <w:r w:rsidRPr="00D24D9A">
        <w:rPr>
          <w:iCs/>
          <w:sz w:val="20"/>
          <w:szCs w:val="20"/>
        </w:rPr>
        <w:t xml:space="preserve"> with the statement and </w:t>
      </w:r>
      <w:r w:rsidRPr="00D24D9A">
        <w:rPr>
          <w:b/>
          <w:bCs/>
          <w:iCs/>
          <w:sz w:val="20"/>
          <w:szCs w:val="20"/>
        </w:rPr>
        <w:t>5</w:t>
      </w:r>
      <w:r w:rsidRPr="00D24D9A">
        <w:rPr>
          <w:iCs/>
          <w:sz w:val="20"/>
          <w:szCs w:val="20"/>
        </w:rPr>
        <w:t xml:space="preserve"> indicating </w:t>
      </w:r>
      <w:r w:rsidRPr="00D24D9A">
        <w:rPr>
          <w:b/>
          <w:bCs/>
          <w:iCs/>
          <w:sz w:val="20"/>
          <w:szCs w:val="20"/>
        </w:rPr>
        <w:t>strong agreement.</w:t>
      </w:r>
    </w:p>
    <w:p w:rsidR="005E1B2D" w:rsidP="005E1B2D" w:rsidRDefault="005E1B2D" w14:paraId="788FD1E0" w14:textId="77777777">
      <w:pPr>
        <w:pStyle w:val="Header"/>
        <w:tabs>
          <w:tab w:val="clear" w:pos="4320"/>
          <w:tab w:val="clear" w:pos="8640"/>
          <w:tab w:val="left" w:pos="540"/>
        </w:tabs>
        <w:ind w:left="540" w:hanging="540"/>
        <w:rPr>
          <w:sz w:val="18"/>
        </w:rPr>
      </w:pPr>
    </w:p>
    <w:p w:rsidRPr="002F2808" w:rsidR="002F2808" w:rsidP="002F2808" w:rsidRDefault="002F2808" w14:paraId="40738732" w14:textId="77777777">
      <w:pPr>
        <w:spacing w:after="120"/>
        <w:ind w:left="-360" w:right="-360"/>
        <w:jc w:val="center"/>
        <w:rPr>
          <w:rFonts w:ascii="Arial" w:hAnsi="Arial" w:cs="Arial"/>
          <w:i/>
        </w:rPr>
      </w:pPr>
      <w:r w:rsidRPr="002F2808">
        <w:rPr>
          <w:rFonts w:ascii="Arial" w:hAnsi="Arial" w:cs="Arial"/>
          <w:b/>
        </w:rPr>
        <w:t>Table C.1:</w:t>
      </w:r>
      <w:r w:rsidRPr="002F2808">
        <w:rPr>
          <w:rFonts w:ascii="Arial" w:hAnsi="Arial" w:cs="Arial"/>
        </w:rPr>
        <w:t xml:space="preserve"> </w:t>
      </w:r>
      <w:r w:rsidRPr="002F2808">
        <w:rPr>
          <w:rFonts w:ascii="Arial" w:hAnsi="Arial" w:cs="Arial"/>
          <w:i/>
        </w:rPr>
        <w:t>Participant Assessment</w:t>
      </w:r>
    </w:p>
    <w:tbl>
      <w:tblPr>
        <w:tblStyle w:val="TableGrid"/>
        <w:tblW w:w="8640" w:type="dxa"/>
        <w:tblInd w:w="108" w:type="dxa"/>
        <w:tblLook w:val="01E0" w:firstRow="1" w:lastRow="1" w:firstColumn="1" w:lastColumn="1" w:noHBand="0" w:noVBand="0"/>
      </w:tblPr>
      <w:tblGrid>
        <w:gridCol w:w="384"/>
        <w:gridCol w:w="4667"/>
        <w:gridCol w:w="718"/>
        <w:gridCol w:w="718"/>
        <w:gridCol w:w="538"/>
        <w:gridCol w:w="179"/>
        <w:gridCol w:w="718"/>
        <w:gridCol w:w="718"/>
      </w:tblGrid>
      <w:tr w:rsidR="005E1B2D" w:rsidTr="0C644DB6" w14:paraId="09069101" w14:textId="77777777">
        <w:trPr>
          <w:trHeight w:val="683"/>
          <w:tblHeader/>
        </w:trPr>
        <w:tc>
          <w:tcPr>
            <w:tcW w:w="5051" w:type="dxa"/>
            <w:gridSpan w:val="2"/>
            <w:tcBorders>
              <w:top w:val="single" w:color="000080" w:sz="4" w:space="0"/>
              <w:left w:val="single" w:color="000080" w:sz="4" w:space="0"/>
              <w:bottom w:val="single" w:color="auto" w:sz="4" w:space="0"/>
              <w:right w:val="single" w:color="FFFFFF" w:themeColor="background1" w:sz="4" w:space="0"/>
            </w:tcBorders>
            <w:shd w:val="clear" w:color="auto" w:fill="000080"/>
            <w:tcMar/>
            <w:vAlign w:val="center"/>
          </w:tcPr>
          <w:p w:rsidRPr="001519AD" w:rsidR="005E1B2D" w:rsidP="00293F90" w:rsidRDefault="005E1B2D" w14:paraId="2B1656B7" w14:textId="77777777">
            <w:pPr>
              <w:pStyle w:val="Header"/>
              <w:tabs>
                <w:tab w:val="clear" w:pos="4320"/>
                <w:tab w:val="clear" w:pos="8640"/>
                <w:tab w:val="left" w:pos="540"/>
              </w:tabs>
              <w:jc w:val="center"/>
              <w:rPr>
                <w:rFonts w:ascii="Arial" w:hAnsi="Arial" w:cs="Arial"/>
                <w:b/>
                <w:color w:val="FFFFFF"/>
                <w:sz w:val="20"/>
              </w:rPr>
            </w:pPr>
            <w:r w:rsidRPr="001519AD">
              <w:rPr>
                <w:rFonts w:ascii="Arial" w:hAnsi="Arial" w:cs="Arial"/>
                <w:b/>
                <w:color w:val="FFFFFF"/>
                <w:sz w:val="20"/>
              </w:rPr>
              <w:t>Assessment Factor</w:t>
            </w:r>
          </w:p>
        </w:tc>
        <w:tc>
          <w:tcPr>
            <w:tcW w:w="1974" w:type="dxa"/>
            <w:gridSpan w:val="3"/>
            <w:tcBorders>
              <w:top w:val="single" w:color="000080" w:sz="4" w:space="0"/>
              <w:left w:val="single" w:color="FFFFFF" w:themeColor="background1" w:sz="4" w:space="0"/>
              <w:bottom w:val="single" w:color="000080" w:sz="4" w:space="0"/>
              <w:right w:val="single" w:color="000080" w:sz="4" w:space="0"/>
            </w:tcBorders>
            <w:shd w:val="clear" w:color="auto" w:fill="000080"/>
            <w:tcMar/>
            <w:vAlign w:val="center"/>
          </w:tcPr>
          <w:p w:rsidRPr="001519AD" w:rsidR="005E1B2D" w:rsidP="00293F90" w:rsidRDefault="005E1B2D" w14:paraId="1309843F" w14:textId="77777777">
            <w:pPr>
              <w:pStyle w:val="Header"/>
              <w:tabs>
                <w:tab w:val="clear" w:pos="4320"/>
                <w:tab w:val="clear" w:pos="8640"/>
                <w:tab w:val="left" w:pos="540"/>
              </w:tabs>
              <w:rPr>
                <w:rFonts w:ascii="Arial" w:hAnsi="Arial" w:cs="Arial"/>
                <w:b/>
                <w:color w:val="FFFFFF"/>
                <w:sz w:val="20"/>
              </w:rPr>
            </w:pPr>
            <w:r w:rsidRPr="001519AD">
              <w:rPr>
                <w:rFonts w:ascii="Arial" w:hAnsi="Arial" w:cs="Arial"/>
                <w:b/>
                <w:color w:val="FFFFFF"/>
                <w:sz w:val="20"/>
              </w:rPr>
              <w:t xml:space="preserve">Strongly </w:t>
            </w:r>
          </w:p>
          <w:p w:rsidRPr="001519AD" w:rsidR="005E1B2D" w:rsidP="00293F90" w:rsidRDefault="005E1B2D" w14:paraId="6F232F96" w14:textId="77777777">
            <w:pPr>
              <w:pStyle w:val="Header"/>
              <w:tabs>
                <w:tab w:val="clear" w:pos="4320"/>
                <w:tab w:val="clear" w:pos="8640"/>
                <w:tab w:val="left" w:pos="540"/>
              </w:tabs>
              <w:rPr>
                <w:rFonts w:ascii="Arial" w:hAnsi="Arial" w:cs="Arial"/>
                <w:b/>
                <w:color w:val="FFFFFF"/>
                <w:sz w:val="20"/>
              </w:rPr>
            </w:pPr>
            <w:r w:rsidRPr="001519AD">
              <w:rPr>
                <w:rFonts w:ascii="Arial" w:hAnsi="Arial" w:cs="Arial"/>
                <w:b/>
                <w:color w:val="FFFFFF"/>
                <w:sz w:val="20"/>
              </w:rPr>
              <w:t>Disagree</w:t>
            </w:r>
          </w:p>
        </w:tc>
        <w:tc>
          <w:tcPr>
            <w:tcW w:w="1615" w:type="dxa"/>
            <w:gridSpan w:val="3"/>
            <w:tcBorders>
              <w:top w:val="single" w:color="000080" w:sz="4" w:space="0"/>
              <w:left w:val="single" w:color="000080" w:sz="4" w:space="0"/>
              <w:bottom w:val="single" w:color="000080" w:sz="4" w:space="0"/>
              <w:right w:val="single" w:color="000080" w:sz="4" w:space="0"/>
            </w:tcBorders>
            <w:shd w:val="clear" w:color="auto" w:fill="000080"/>
            <w:tcMar/>
            <w:vAlign w:val="center"/>
          </w:tcPr>
          <w:p w:rsidRPr="001519AD" w:rsidR="005E1B2D" w:rsidP="00293F90" w:rsidRDefault="005E1B2D" w14:paraId="33E5915E" w14:textId="77777777">
            <w:pPr>
              <w:pStyle w:val="Header"/>
              <w:tabs>
                <w:tab w:val="clear" w:pos="4320"/>
                <w:tab w:val="clear" w:pos="8640"/>
                <w:tab w:val="left" w:pos="540"/>
              </w:tabs>
              <w:jc w:val="right"/>
              <w:rPr>
                <w:rFonts w:ascii="Arial" w:hAnsi="Arial" w:cs="Arial"/>
                <w:b/>
                <w:color w:val="FFFFFF"/>
                <w:sz w:val="20"/>
              </w:rPr>
            </w:pPr>
            <w:r w:rsidRPr="001519AD">
              <w:rPr>
                <w:rFonts w:ascii="Arial" w:hAnsi="Arial" w:cs="Arial"/>
                <w:b/>
                <w:color w:val="FFFFFF"/>
                <w:sz w:val="20"/>
              </w:rPr>
              <w:t>Strongly Agree</w:t>
            </w:r>
          </w:p>
        </w:tc>
      </w:tr>
      <w:tr w:rsidR="005E1B2D" w:rsidTr="0C644DB6" w14:paraId="2C8E57E3" w14:textId="77777777">
        <w:trPr>
          <w:trHeight w:val="331"/>
          <w:tblHeader/>
        </w:trPr>
        <w:tc>
          <w:tcPr>
            <w:tcW w:w="384" w:type="dxa"/>
            <w:tcBorders>
              <w:left w:val="single" w:color="000080" w:sz="4" w:space="0"/>
              <w:right w:val="nil"/>
            </w:tcBorders>
            <w:tcMar/>
            <w:vAlign w:val="center"/>
          </w:tcPr>
          <w:p w:rsidRPr="001C0508" w:rsidR="005E1B2D" w:rsidP="00293F90" w:rsidRDefault="005E1B2D" w14:paraId="5BF57C46"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a.</w:t>
            </w:r>
          </w:p>
        </w:tc>
        <w:tc>
          <w:tcPr>
            <w:tcW w:w="4667" w:type="dxa"/>
            <w:tcBorders>
              <w:left w:val="nil"/>
            </w:tcBorders>
            <w:tcMar/>
            <w:vAlign w:val="center"/>
          </w:tcPr>
          <w:p w:rsidRPr="001C0508" w:rsidR="005E1B2D" w:rsidP="0C644DB6" w:rsidRDefault="005E1B2D" w14:paraId="73AD6A02" w14:textId="707AFD43">
            <w:pPr>
              <w:pStyle w:val="Header"/>
              <w:tabs>
                <w:tab w:val="clear" w:pos="4320"/>
                <w:tab w:val="clear" w:pos="8640"/>
                <w:tab w:val="left" w:pos="540"/>
              </w:tabs>
              <w:rPr>
                <w:rFonts w:ascii="Arial" w:hAnsi="Arial" w:cs="Arial"/>
                <w:sz w:val="20"/>
                <w:szCs w:val="20"/>
              </w:rPr>
            </w:pPr>
            <w:r w:rsidRPr="0C644DB6" w:rsidR="0C644DB6">
              <w:rPr>
                <w:rFonts w:ascii="Arial" w:hAnsi="Arial" w:cs="Arial"/>
                <w:sz w:val="20"/>
                <w:szCs w:val="20"/>
              </w:rPr>
              <w:t>The exercise was well</w:t>
            </w:r>
            <w:ins w:author="Guest User" w:date="2025-06-30T23:10:07.561Z" w:id="422224709">
              <w:r w:rsidRPr="0C644DB6" w:rsidR="0C644DB6">
                <w:rPr>
                  <w:rFonts w:ascii="Arial" w:hAnsi="Arial" w:cs="Arial"/>
                  <w:sz w:val="20"/>
                  <w:szCs w:val="20"/>
                </w:rPr>
                <w:t>-</w:t>
              </w:r>
            </w:ins>
            <w:del w:author="Guest User" w:date="2025-06-30T23:10:07.32Z" w:id="1846967736">
              <w:r w:rsidRPr="0C644DB6" w:rsidDel="0C644DB6">
                <w:rPr>
                  <w:rFonts w:ascii="Arial" w:hAnsi="Arial" w:cs="Arial"/>
                  <w:sz w:val="20"/>
                  <w:szCs w:val="20"/>
                </w:rPr>
                <w:delText xml:space="preserve"> </w:delText>
              </w:r>
            </w:del>
            <w:r w:rsidRPr="0C644DB6" w:rsidR="0C644DB6">
              <w:rPr>
                <w:rFonts w:ascii="Arial" w:hAnsi="Arial" w:cs="Arial"/>
                <w:sz w:val="20"/>
                <w:szCs w:val="20"/>
              </w:rPr>
              <w:t>structured and organized.</w:t>
            </w:r>
          </w:p>
        </w:tc>
        <w:tc>
          <w:tcPr>
            <w:tcW w:w="718" w:type="dxa"/>
            <w:tcBorders>
              <w:top w:val="single" w:color="000080" w:sz="4" w:space="0"/>
              <w:right w:val="nil"/>
            </w:tcBorders>
            <w:tcMar/>
            <w:vAlign w:val="center"/>
          </w:tcPr>
          <w:p w:rsidRPr="001C0508" w:rsidR="005E1B2D" w:rsidP="00293F90" w:rsidRDefault="005E1B2D" w14:paraId="5EC8D419"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top w:val="single" w:color="000080" w:sz="4" w:space="0"/>
              <w:left w:val="nil"/>
              <w:right w:val="nil"/>
            </w:tcBorders>
            <w:tcMar/>
            <w:vAlign w:val="center"/>
          </w:tcPr>
          <w:p w:rsidRPr="001C0508" w:rsidR="005E1B2D" w:rsidP="00293F90" w:rsidRDefault="005E1B2D" w14:paraId="597DA935"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top w:val="single" w:color="000080" w:sz="4" w:space="0"/>
              <w:left w:val="nil"/>
              <w:right w:val="nil"/>
            </w:tcBorders>
            <w:tcMar/>
            <w:vAlign w:val="center"/>
          </w:tcPr>
          <w:p w:rsidRPr="001C0508" w:rsidR="005E1B2D" w:rsidP="00293F90" w:rsidRDefault="005E1B2D" w14:paraId="44D14632"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top w:val="single" w:color="000080" w:sz="4" w:space="0"/>
              <w:left w:val="nil"/>
              <w:right w:val="nil"/>
            </w:tcBorders>
            <w:tcMar/>
            <w:vAlign w:val="center"/>
          </w:tcPr>
          <w:p w:rsidRPr="001C0508" w:rsidR="005E1B2D" w:rsidP="00293F90" w:rsidRDefault="005E1B2D" w14:paraId="2B7ED43E"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top w:val="single" w:color="000080" w:sz="4" w:space="0"/>
              <w:left w:val="nil"/>
              <w:right w:val="single" w:color="000080" w:sz="4" w:space="0"/>
            </w:tcBorders>
            <w:tcMar/>
            <w:vAlign w:val="center"/>
          </w:tcPr>
          <w:p w:rsidRPr="001C0508" w:rsidR="005E1B2D" w:rsidP="00293F90" w:rsidRDefault="005E1B2D" w14:paraId="3BA10D77"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5E1B2D" w:rsidTr="0C644DB6" w14:paraId="1FF63037" w14:textId="77777777">
        <w:trPr>
          <w:trHeight w:val="331"/>
          <w:tblHeader/>
        </w:trPr>
        <w:tc>
          <w:tcPr>
            <w:tcW w:w="384" w:type="dxa"/>
            <w:tcBorders>
              <w:left w:val="single" w:color="000080" w:sz="4" w:space="0"/>
              <w:right w:val="nil"/>
            </w:tcBorders>
            <w:tcMar/>
            <w:vAlign w:val="center"/>
          </w:tcPr>
          <w:p w:rsidRPr="001C0508" w:rsidR="005E1B2D" w:rsidP="00293F90" w:rsidRDefault="005E1B2D" w14:paraId="6BCE6825" w14:textId="77777777">
            <w:pPr>
              <w:pStyle w:val="Header"/>
              <w:tabs>
                <w:tab w:val="clear" w:pos="4320"/>
                <w:tab w:val="clear" w:pos="8640"/>
                <w:tab w:val="left" w:pos="540"/>
              </w:tabs>
              <w:ind w:right="-18"/>
              <w:jc w:val="center"/>
              <w:rPr>
                <w:rFonts w:ascii="Arial" w:hAnsi="Arial" w:cs="Arial"/>
                <w:sz w:val="20"/>
              </w:rPr>
            </w:pPr>
            <w:r w:rsidRPr="001C0508">
              <w:rPr>
                <w:rFonts w:ascii="Arial" w:hAnsi="Arial" w:cs="Arial"/>
                <w:sz w:val="20"/>
              </w:rPr>
              <w:t>b.</w:t>
            </w:r>
          </w:p>
        </w:tc>
        <w:tc>
          <w:tcPr>
            <w:tcW w:w="4667" w:type="dxa"/>
            <w:tcBorders>
              <w:left w:val="nil"/>
            </w:tcBorders>
            <w:tcMar/>
            <w:vAlign w:val="center"/>
          </w:tcPr>
          <w:p w:rsidRPr="001C0508" w:rsidR="005E1B2D" w:rsidP="00293F90" w:rsidRDefault="005E1B2D" w14:paraId="687E349F" w14:textId="77777777">
            <w:pPr>
              <w:pStyle w:val="Header"/>
              <w:tabs>
                <w:tab w:val="clear" w:pos="4320"/>
                <w:tab w:val="clear" w:pos="8640"/>
                <w:tab w:val="left" w:pos="540"/>
              </w:tabs>
              <w:rPr>
                <w:rFonts w:ascii="Arial" w:hAnsi="Arial" w:cs="Arial"/>
                <w:sz w:val="20"/>
              </w:rPr>
            </w:pPr>
            <w:r w:rsidRPr="001C0508">
              <w:rPr>
                <w:rFonts w:ascii="Arial" w:hAnsi="Arial" w:cs="Arial"/>
                <w:sz w:val="20"/>
              </w:rPr>
              <w:t>The exercise scenario was plausible and realistic.</w:t>
            </w:r>
          </w:p>
        </w:tc>
        <w:tc>
          <w:tcPr>
            <w:tcW w:w="718" w:type="dxa"/>
            <w:tcBorders>
              <w:right w:val="nil"/>
            </w:tcBorders>
            <w:tcMar/>
            <w:vAlign w:val="center"/>
          </w:tcPr>
          <w:p w:rsidRPr="001C0508" w:rsidR="005E1B2D" w:rsidP="00293F90" w:rsidRDefault="005E1B2D" w14:paraId="4CB5A83B"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tcMar/>
            <w:vAlign w:val="center"/>
          </w:tcPr>
          <w:p w:rsidRPr="001C0508" w:rsidR="005E1B2D" w:rsidP="00293F90" w:rsidRDefault="005E1B2D" w14:paraId="7003AB8F"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tcMar/>
            <w:vAlign w:val="center"/>
          </w:tcPr>
          <w:p w:rsidRPr="001C0508" w:rsidR="005E1B2D" w:rsidP="00293F90" w:rsidRDefault="005E1B2D" w14:paraId="57D97BC4"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tcMar/>
            <w:vAlign w:val="center"/>
          </w:tcPr>
          <w:p w:rsidRPr="001C0508" w:rsidR="005E1B2D" w:rsidP="00293F90" w:rsidRDefault="005E1B2D" w14:paraId="4D6E00EB"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color="000080" w:sz="4" w:space="0"/>
            </w:tcBorders>
            <w:tcMar/>
            <w:vAlign w:val="center"/>
          </w:tcPr>
          <w:p w:rsidRPr="001C0508" w:rsidR="005E1B2D" w:rsidP="00293F90" w:rsidRDefault="005E1B2D" w14:paraId="102614BC"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5E1B2D" w:rsidTr="0C644DB6" w14:paraId="6C195689" w14:textId="77777777">
        <w:trPr>
          <w:trHeight w:val="331"/>
          <w:tblHeader/>
        </w:trPr>
        <w:tc>
          <w:tcPr>
            <w:tcW w:w="384" w:type="dxa"/>
            <w:tcBorders>
              <w:left w:val="single" w:color="000080" w:sz="4" w:space="0"/>
              <w:right w:val="nil"/>
            </w:tcBorders>
            <w:tcMar/>
            <w:vAlign w:val="center"/>
          </w:tcPr>
          <w:p w:rsidRPr="001C0508" w:rsidR="005E1B2D" w:rsidP="00293F90" w:rsidRDefault="005E1B2D" w14:paraId="42A45F22" w14:textId="77777777">
            <w:pPr>
              <w:pStyle w:val="Header"/>
              <w:tabs>
                <w:tab w:val="clear" w:pos="4320"/>
                <w:tab w:val="clear" w:pos="8640"/>
                <w:tab w:val="left" w:pos="540"/>
              </w:tabs>
              <w:ind w:right="-18"/>
              <w:jc w:val="center"/>
              <w:rPr>
                <w:rFonts w:ascii="Arial" w:hAnsi="Arial" w:cs="Arial"/>
                <w:sz w:val="20"/>
              </w:rPr>
            </w:pPr>
            <w:r w:rsidRPr="001C0508">
              <w:rPr>
                <w:rFonts w:ascii="Arial" w:hAnsi="Arial" w:cs="Arial"/>
                <w:sz w:val="20"/>
              </w:rPr>
              <w:t>c.</w:t>
            </w:r>
          </w:p>
        </w:tc>
        <w:tc>
          <w:tcPr>
            <w:tcW w:w="4667" w:type="dxa"/>
            <w:tcBorders>
              <w:left w:val="nil"/>
            </w:tcBorders>
            <w:tcMar/>
            <w:vAlign w:val="center"/>
          </w:tcPr>
          <w:p w:rsidRPr="00AA442A" w:rsidR="005E1B2D" w:rsidP="00012E46" w:rsidRDefault="00012E46" w14:paraId="36E27B30" w14:textId="77777777">
            <w:pPr>
              <w:pStyle w:val="NormalWeb"/>
              <w:rPr>
                <w:rFonts w:ascii="Arial" w:hAnsi="Arial" w:cs="Arial"/>
                <w:sz w:val="20"/>
                <w:szCs w:val="20"/>
              </w:rPr>
            </w:pPr>
            <w:r w:rsidRPr="00AA442A">
              <w:rPr>
                <w:rFonts w:ascii="Arial" w:hAnsi="Arial" w:cs="Arial"/>
                <w:sz w:val="20"/>
                <w:szCs w:val="20"/>
              </w:rPr>
              <w:t>The facilitator/controller(s) was knowledg</w:t>
            </w:r>
            <w:r w:rsidRPr="00AA442A" w:rsidR="00AA442A">
              <w:rPr>
                <w:rFonts w:ascii="Arial" w:hAnsi="Arial" w:cs="Arial"/>
                <w:sz w:val="20"/>
                <w:szCs w:val="20"/>
              </w:rPr>
              <w:t>e</w:t>
            </w:r>
            <w:r w:rsidRPr="00AA442A">
              <w:rPr>
                <w:rFonts w:ascii="Arial" w:hAnsi="Arial" w:cs="Arial"/>
                <w:sz w:val="20"/>
                <w:szCs w:val="20"/>
              </w:rPr>
              <w:t xml:space="preserve">able about the area of play and kept the exercise on target. </w:t>
            </w:r>
          </w:p>
        </w:tc>
        <w:tc>
          <w:tcPr>
            <w:tcW w:w="718" w:type="dxa"/>
            <w:tcBorders>
              <w:right w:val="nil"/>
            </w:tcBorders>
            <w:tcMar/>
            <w:vAlign w:val="center"/>
          </w:tcPr>
          <w:p w:rsidRPr="001C0508" w:rsidR="005E1B2D" w:rsidP="00293F90" w:rsidRDefault="005E1B2D" w14:paraId="299CA021"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tcMar/>
            <w:vAlign w:val="center"/>
          </w:tcPr>
          <w:p w:rsidRPr="001C0508" w:rsidR="005E1B2D" w:rsidP="00293F90" w:rsidRDefault="005E1B2D" w14:paraId="78B7D499"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tcMar/>
            <w:vAlign w:val="center"/>
          </w:tcPr>
          <w:p w:rsidRPr="001C0508" w:rsidR="005E1B2D" w:rsidP="00293F90" w:rsidRDefault="005E1B2D" w14:paraId="3F63DDC7"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tcMar/>
            <w:vAlign w:val="center"/>
          </w:tcPr>
          <w:p w:rsidRPr="001C0508" w:rsidR="005E1B2D" w:rsidP="00293F90" w:rsidRDefault="005E1B2D" w14:paraId="75400038"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color="000080" w:sz="4" w:space="0"/>
            </w:tcBorders>
            <w:tcMar/>
            <w:vAlign w:val="center"/>
          </w:tcPr>
          <w:p w:rsidRPr="001C0508" w:rsidR="005E1B2D" w:rsidP="00293F90" w:rsidRDefault="005E1B2D" w14:paraId="335557E2"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5E1B2D" w:rsidTr="0C644DB6" w14:paraId="12C1D908" w14:textId="77777777">
        <w:trPr>
          <w:trHeight w:val="331"/>
          <w:tblHeader/>
        </w:trPr>
        <w:tc>
          <w:tcPr>
            <w:tcW w:w="384" w:type="dxa"/>
            <w:tcBorders>
              <w:left w:val="single" w:color="000080" w:sz="4" w:space="0"/>
              <w:right w:val="nil"/>
            </w:tcBorders>
            <w:tcMar/>
            <w:vAlign w:val="center"/>
          </w:tcPr>
          <w:p w:rsidRPr="001C0508" w:rsidR="005E1B2D" w:rsidP="00293F90" w:rsidRDefault="005E1B2D" w14:paraId="2319B304"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d.</w:t>
            </w:r>
          </w:p>
        </w:tc>
        <w:tc>
          <w:tcPr>
            <w:tcW w:w="4667" w:type="dxa"/>
            <w:tcBorders>
              <w:left w:val="nil"/>
            </w:tcBorders>
            <w:tcMar/>
            <w:vAlign w:val="center"/>
          </w:tcPr>
          <w:p w:rsidRPr="001C0508" w:rsidR="005E1B2D" w:rsidP="00293F90" w:rsidRDefault="005E1B2D" w14:paraId="2BF57400" w14:textId="77777777">
            <w:pPr>
              <w:pStyle w:val="Header"/>
              <w:tabs>
                <w:tab w:val="clear" w:pos="4320"/>
                <w:tab w:val="clear" w:pos="8640"/>
                <w:tab w:val="left" w:pos="540"/>
              </w:tabs>
              <w:rPr>
                <w:rFonts w:ascii="Arial" w:hAnsi="Arial" w:cs="Arial"/>
                <w:sz w:val="20"/>
              </w:rPr>
            </w:pPr>
            <w:r w:rsidRPr="00400499">
              <w:rPr>
                <w:rFonts w:ascii="Arial" w:hAnsi="Arial" w:cs="Arial"/>
                <w:sz w:val="20"/>
              </w:rPr>
              <w:t xml:space="preserve">The </w:t>
            </w:r>
            <w:r w:rsidR="00400499">
              <w:rPr>
                <w:rFonts w:ascii="Arial" w:hAnsi="Arial" w:cs="Arial"/>
                <w:sz w:val="20"/>
              </w:rPr>
              <w:t>exercise documentation provided to assist in preparing for and participating in the exercise was useful.</w:t>
            </w:r>
          </w:p>
        </w:tc>
        <w:tc>
          <w:tcPr>
            <w:tcW w:w="718" w:type="dxa"/>
            <w:tcBorders>
              <w:right w:val="nil"/>
            </w:tcBorders>
            <w:tcMar/>
            <w:vAlign w:val="center"/>
          </w:tcPr>
          <w:p w:rsidRPr="001C0508" w:rsidR="005E1B2D" w:rsidP="00293F90" w:rsidRDefault="005E1B2D" w14:paraId="026FEBC9"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tcMar/>
            <w:vAlign w:val="center"/>
          </w:tcPr>
          <w:p w:rsidRPr="001C0508" w:rsidR="005E1B2D" w:rsidP="00293F90" w:rsidRDefault="005E1B2D" w14:paraId="1AB531F3"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tcMar/>
            <w:vAlign w:val="center"/>
          </w:tcPr>
          <w:p w:rsidRPr="001C0508" w:rsidR="005E1B2D" w:rsidP="00293F90" w:rsidRDefault="005E1B2D" w14:paraId="3449E609"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tcMar/>
            <w:vAlign w:val="center"/>
          </w:tcPr>
          <w:p w:rsidRPr="001C0508" w:rsidR="005E1B2D" w:rsidP="00293F90" w:rsidRDefault="005E1B2D" w14:paraId="120ABEF0"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color="000080" w:sz="4" w:space="0"/>
            </w:tcBorders>
            <w:tcMar/>
            <w:vAlign w:val="center"/>
          </w:tcPr>
          <w:p w:rsidRPr="001C0508" w:rsidR="005E1B2D" w:rsidP="00293F90" w:rsidRDefault="005E1B2D" w14:paraId="414BC498"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5E1B2D" w:rsidTr="0C644DB6" w14:paraId="3428FE25" w14:textId="77777777">
        <w:trPr>
          <w:trHeight w:val="331"/>
          <w:tblHeader/>
        </w:trPr>
        <w:tc>
          <w:tcPr>
            <w:tcW w:w="384" w:type="dxa"/>
            <w:tcBorders>
              <w:left w:val="single" w:color="000080" w:sz="4" w:space="0"/>
              <w:right w:val="nil"/>
            </w:tcBorders>
            <w:tcMar/>
            <w:vAlign w:val="center"/>
          </w:tcPr>
          <w:p w:rsidRPr="001C0508" w:rsidR="005E1B2D" w:rsidP="00293F90" w:rsidRDefault="005E1B2D" w14:paraId="31AFCB45"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e.</w:t>
            </w:r>
          </w:p>
        </w:tc>
        <w:tc>
          <w:tcPr>
            <w:tcW w:w="4667" w:type="dxa"/>
            <w:tcBorders>
              <w:left w:val="nil"/>
            </w:tcBorders>
            <w:tcMar/>
            <w:vAlign w:val="center"/>
          </w:tcPr>
          <w:p w:rsidRPr="001C0508" w:rsidR="005E1B2D" w:rsidP="00293F90" w:rsidRDefault="005E1B2D" w14:paraId="4015D4DB" w14:textId="77777777">
            <w:pPr>
              <w:pStyle w:val="Header"/>
              <w:tabs>
                <w:tab w:val="clear" w:pos="4320"/>
                <w:tab w:val="clear" w:pos="8640"/>
                <w:tab w:val="left" w:pos="540"/>
              </w:tabs>
              <w:rPr>
                <w:rFonts w:ascii="Arial" w:hAnsi="Arial" w:cs="Arial"/>
                <w:sz w:val="20"/>
              </w:rPr>
            </w:pPr>
            <w:r w:rsidRPr="001C0508">
              <w:rPr>
                <w:rFonts w:ascii="Arial" w:hAnsi="Arial" w:cs="Arial"/>
                <w:sz w:val="20"/>
              </w:rPr>
              <w:t>Participation in the exercise was appropriate for someone in my position.</w:t>
            </w:r>
          </w:p>
        </w:tc>
        <w:tc>
          <w:tcPr>
            <w:tcW w:w="718" w:type="dxa"/>
            <w:tcBorders>
              <w:right w:val="nil"/>
            </w:tcBorders>
            <w:tcMar/>
            <w:vAlign w:val="center"/>
          </w:tcPr>
          <w:p w:rsidRPr="001C0508" w:rsidR="005E1B2D" w:rsidP="00293F90" w:rsidRDefault="005E1B2D" w14:paraId="2093B7A4"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tcMar/>
            <w:vAlign w:val="center"/>
          </w:tcPr>
          <w:p w:rsidRPr="001C0508" w:rsidR="005E1B2D" w:rsidP="00293F90" w:rsidRDefault="005E1B2D" w14:paraId="5DF8DF80"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tcMar/>
            <w:vAlign w:val="center"/>
          </w:tcPr>
          <w:p w:rsidRPr="001C0508" w:rsidR="005E1B2D" w:rsidP="00293F90" w:rsidRDefault="005E1B2D" w14:paraId="2FA311EF"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tcMar/>
            <w:vAlign w:val="center"/>
          </w:tcPr>
          <w:p w:rsidRPr="001C0508" w:rsidR="005E1B2D" w:rsidP="00293F90" w:rsidRDefault="005E1B2D" w14:paraId="1DF3CEE6"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color="000080" w:sz="4" w:space="0"/>
            </w:tcBorders>
            <w:tcMar/>
            <w:vAlign w:val="center"/>
          </w:tcPr>
          <w:p w:rsidRPr="001C0508" w:rsidR="005E1B2D" w:rsidP="00293F90" w:rsidRDefault="005E1B2D" w14:paraId="2D551590"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5E1B2D" w:rsidTr="0C644DB6" w14:paraId="321BD9E3" w14:textId="77777777">
        <w:trPr>
          <w:trHeight w:val="331"/>
          <w:tblHeader/>
        </w:trPr>
        <w:tc>
          <w:tcPr>
            <w:tcW w:w="384" w:type="dxa"/>
            <w:tcBorders>
              <w:left w:val="single" w:color="000080" w:sz="4" w:space="0"/>
              <w:right w:val="nil"/>
            </w:tcBorders>
            <w:tcMar/>
            <w:vAlign w:val="center"/>
          </w:tcPr>
          <w:p w:rsidRPr="001C0508" w:rsidR="005E1B2D" w:rsidP="00293F90" w:rsidRDefault="005E1B2D" w14:paraId="23AA9A33"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f.</w:t>
            </w:r>
          </w:p>
        </w:tc>
        <w:tc>
          <w:tcPr>
            <w:tcW w:w="4667" w:type="dxa"/>
            <w:tcBorders>
              <w:left w:val="nil"/>
            </w:tcBorders>
            <w:tcMar/>
            <w:vAlign w:val="center"/>
          </w:tcPr>
          <w:p w:rsidRPr="001C0508" w:rsidR="005E1B2D" w:rsidP="00293F90" w:rsidRDefault="005E1B2D" w14:paraId="62EA5850" w14:textId="77777777">
            <w:pPr>
              <w:pStyle w:val="Header"/>
              <w:tabs>
                <w:tab w:val="clear" w:pos="4320"/>
                <w:tab w:val="clear" w:pos="8640"/>
                <w:tab w:val="left" w:pos="540"/>
              </w:tabs>
              <w:rPr>
                <w:rFonts w:ascii="Arial" w:hAnsi="Arial" w:cs="Arial"/>
                <w:sz w:val="20"/>
              </w:rPr>
            </w:pPr>
            <w:r w:rsidRPr="001C0508">
              <w:rPr>
                <w:rFonts w:ascii="Arial" w:hAnsi="Arial" w:cs="Arial"/>
                <w:sz w:val="20"/>
              </w:rPr>
              <w:t>The participants included the right people in terms of level and mix of disciplines.</w:t>
            </w:r>
          </w:p>
        </w:tc>
        <w:tc>
          <w:tcPr>
            <w:tcW w:w="718" w:type="dxa"/>
            <w:tcBorders>
              <w:right w:val="nil"/>
            </w:tcBorders>
            <w:tcMar/>
            <w:vAlign w:val="center"/>
          </w:tcPr>
          <w:p w:rsidRPr="001C0508" w:rsidR="005E1B2D" w:rsidP="00293F90" w:rsidRDefault="005E1B2D" w14:paraId="534AE155"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tcMar/>
            <w:vAlign w:val="center"/>
          </w:tcPr>
          <w:p w:rsidRPr="001C0508" w:rsidR="005E1B2D" w:rsidP="00293F90" w:rsidRDefault="005E1B2D" w14:paraId="7AB365C6"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tcMar/>
            <w:vAlign w:val="center"/>
          </w:tcPr>
          <w:p w:rsidRPr="001C0508" w:rsidR="005E1B2D" w:rsidP="00293F90" w:rsidRDefault="005E1B2D" w14:paraId="4F544C59"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tcMar/>
            <w:vAlign w:val="center"/>
          </w:tcPr>
          <w:p w:rsidRPr="001C0508" w:rsidR="005E1B2D" w:rsidP="00293F90" w:rsidRDefault="005E1B2D" w14:paraId="7001D011"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color="000080" w:sz="4" w:space="0"/>
            </w:tcBorders>
            <w:tcMar/>
            <w:vAlign w:val="center"/>
          </w:tcPr>
          <w:p w:rsidRPr="001C0508" w:rsidR="005E1B2D" w:rsidP="00293F90" w:rsidRDefault="005E1B2D" w14:paraId="1097FEEF"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664087" w:rsidTr="0C644DB6" w14:paraId="1FE1AF73" w14:textId="77777777">
        <w:trPr>
          <w:trHeight w:val="331"/>
          <w:tblHeader/>
        </w:trPr>
        <w:tc>
          <w:tcPr>
            <w:tcW w:w="384" w:type="dxa"/>
            <w:tcBorders>
              <w:left w:val="single" w:color="000080" w:sz="4" w:space="0"/>
              <w:right w:val="nil"/>
            </w:tcBorders>
            <w:tcMar/>
            <w:vAlign w:val="center"/>
          </w:tcPr>
          <w:p w:rsidRPr="001C0508" w:rsidR="00664087" w:rsidP="00293F90" w:rsidRDefault="00664087" w14:paraId="7182A2BE" w14:textId="77777777">
            <w:pPr>
              <w:pStyle w:val="Header"/>
              <w:tabs>
                <w:tab w:val="clear" w:pos="4320"/>
                <w:tab w:val="clear" w:pos="8640"/>
                <w:tab w:val="left" w:pos="540"/>
              </w:tabs>
              <w:jc w:val="center"/>
              <w:rPr>
                <w:rFonts w:ascii="Arial" w:hAnsi="Arial" w:cs="Arial"/>
                <w:sz w:val="20"/>
              </w:rPr>
            </w:pPr>
            <w:r>
              <w:rPr>
                <w:rFonts w:ascii="Arial" w:hAnsi="Arial" w:cs="Arial"/>
                <w:sz w:val="20"/>
              </w:rPr>
              <w:t>g.</w:t>
            </w:r>
          </w:p>
        </w:tc>
        <w:tc>
          <w:tcPr>
            <w:tcW w:w="4667" w:type="dxa"/>
            <w:tcBorders>
              <w:left w:val="nil"/>
            </w:tcBorders>
            <w:tcMar/>
            <w:vAlign w:val="center"/>
          </w:tcPr>
          <w:p w:rsidRPr="001C0508" w:rsidR="00664087" w:rsidP="00293F90" w:rsidRDefault="00664087" w14:paraId="3BAA4597" w14:textId="77777777">
            <w:pPr>
              <w:pStyle w:val="Header"/>
              <w:tabs>
                <w:tab w:val="clear" w:pos="4320"/>
                <w:tab w:val="clear" w:pos="8640"/>
                <w:tab w:val="left" w:pos="540"/>
              </w:tabs>
              <w:rPr>
                <w:rFonts w:ascii="Arial" w:hAnsi="Arial" w:cs="Arial"/>
                <w:sz w:val="20"/>
              </w:rPr>
            </w:pPr>
            <w:r>
              <w:rPr>
                <w:rFonts w:ascii="Arial" w:hAnsi="Arial" w:cs="Arial"/>
                <w:sz w:val="20"/>
              </w:rPr>
              <w:t>This exercise allowed my agency/jurisdiction to practice and improve priority capabilities.</w:t>
            </w:r>
          </w:p>
        </w:tc>
        <w:tc>
          <w:tcPr>
            <w:tcW w:w="718" w:type="dxa"/>
            <w:tcBorders>
              <w:right w:val="nil"/>
            </w:tcBorders>
            <w:tcMar/>
            <w:vAlign w:val="center"/>
          </w:tcPr>
          <w:p w:rsidRPr="001C0508" w:rsidR="00664087" w:rsidP="0098115B" w:rsidRDefault="00664087" w14:paraId="0E3C815C"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right w:val="nil"/>
            </w:tcBorders>
            <w:tcMar/>
            <w:vAlign w:val="center"/>
          </w:tcPr>
          <w:p w:rsidRPr="001C0508" w:rsidR="00664087" w:rsidP="0098115B" w:rsidRDefault="00664087" w14:paraId="423B4F2F"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right w:val="nil"/>
            </w:tcBorders>
            <w:tcMar/>
            <w:vAlign w:val="center"/>
          </w:tcPr>
          <w:p w:rsidRPr="001C0508" w:rsidR="00664087" w:rsidP="0098115B" w:rsidRDefault="00664087" w14:paraId="785990B8"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right w:val="nil"/>
            </w:tcBorders>
            <w:tcMar/>
            <w:vAlign w:val="center"/>
          </w:tcPr>
          <w:p w:rsidRPr="001C0508" w:rsidR="00664087" w:rsidP="0098115B" w:rsidRDefault="00664087" w14:paraId="1F11CA19"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right w:val="single" w:color="000080" w:sz="4" w:space="0"/>
            </w:tcBorders>
            <w:tcMar/>
            <w:vAlign w:val="center"/>
          </w:tcPr>
          <w:p w:rsidRPr="001C0508" w:rsidR="00664087" w:rsidP="0098115B" w:rsidRDefault="00664087" w14:paraId="0882E040"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r w:rsidR="00664087" w:rsidTr="0C644DB6" w14:paraId="00FB9D1A" w14:textId="77777777">
        <w:trPr>
          <w:trHeight w:val="331"/>
          <w:tblHeader/>
        </w:trPr>
        <w:tc>
          <w:tcPr>
            <w:tcW w:w="384" w:type="dxa"/>
            <w:tcBorders>
              <w:left w:val="single" w:color="000080" w:sz="4" w:space="0"/>
              <w:bottom w:val="single" w:color="000080" w:sz="4" w:space="0"/>
              <w:right w:val="nil"/>
            </w:tcBorders>
            <w:tcMar/>
            <w:vAlign w:val="center"/>
          </w:tcPr>
          <w:p w:rsidRPr="001C0508" w:rsidR="00664087" w:rsidP="00293F90" w:rsidRDefault="00664087" w14:paraId="30148B19" w14:textId="77777777">
            <w:pPr>
              <w:pStyle w:val="Header"/>
              <w:tabs>
                <w:tab w:val="clear" w:pos="4320"/>
                <w:tab w:val="clear" w:pos="8640"/>
                <w:tab w:val="left" w:pos="540"/>
              </w:tabs>
              <w:jc w:val="center"/>
              <w:rPr>
                <w:rFonts w:ascii="Arial" w:hAnsi="Arial" w:cs="Arial"/>
                <w:sz w:val="20"/>
              </w:rPr>
            </w:pPr>
            <w:r>
              <w:rPr>
                <w:rFonts w:ascii="Arial" w:hAnsi="Arial" w:cs="Arial"/>
                <w:sz w:val="20"/>
              </w:rPr>
              <w:t>h</w:t>
            </w:r>
            <w:r w:rsidRPr="001C0508">
              <w:rPr>
                <w:rFonts w:ascii="Arial" w:hAnsi="Arial" w:cs="Arial"/>
                <w:sz w:val="20"/>
              </w:rPr>
              <w:t>.</w:t>
            </w:r>
          </w:p>
        </w:tc>
        <w:tc>
          <w:tcPr>
            <w:tcW w:w="4667" w:type="dxa"/>
            <w:tcBorders>
              <w:left w:val="nil"/>
              <w:bottom w:val="single" w:color="000080" w:sz="4" w:space="0"/>
            </w:tcBorders>
            <w:tcMar/>
            <w:vAlign w:val="center"/>
          </w:tcPr>
          <w:p w:rsidRPr="001C0508" w:rsidR="00664087" w:rsidP="00293F90" w:rsidRDefault="00664087" w14:paraId="1F28FA07" w14:textId="77777777">
            <w:pPr>
              <w:pStyle w:val="Header"/>
              <w:tabs>
                <w:tab w:val="clear" w:pos="4320"/>
                <w:tab w:val="clear" w:pos="8640"/>
                <w:tab w:val="left" w:pos="540"/>
              </w:tabs>
              <w:rPr>
                <w:rFonts w:ascii="Arial" w:hAnsi="Arial" w:cs="Arial"/>
                <w:sz w:val="20"/>
                <w:szCs w:val="20"/>
              </w:rPr>
            </w:pPr>
            <w:r w:rsidRPr="001C0508">
              <w:rPr>
                <w:rFonts w:ascii="Arial" w:hAnsi="Arial" w:cs="Arial"/>
                <w:sz w:val="20"/>
                <w:szCs w:val="20"/>
              </w:rPr>
              <w:t xml:space="preserve">After this exercise, I believe my </w:t>
            </w:r>
            <w:r>
              <w:rPr>
                <w:rFonts w:ascii="Arial" w:hAnsi="Arial" w:cs="Arial"/>
                <w:sz w:val="20"/>
                <w:szCs w:val="20"/>
              </w:rPr>
              <w:t xml:space="preserve">agency/jurisdiction </w:t>
            </w:r>
            <w:r w:rsidRPr="001C0508">
              <w:rPr>
                <w:rFonts w:ascii="Arial" w:hAnsi="Arial" w:cs="Arial"/>
                <w:sz w:val="20"/>
                <w:szCs w:val="20"/>
              </w:rPr>
              <w:t xml:space="preserve">is better prepared to deal successfully with the </w:t>
            </w:r>
            <w:r>
              <w:rPr>
                <w:rFonts w:ascii="Arial" w:hAnsi="Arial" w:cs="Arial"/>
                <w:sz w:val="20"/>
                <w:szCs w:val="20"/>
              </w:rPr>
              <w:t>scenario that was exercised.</w:t>
            </w:r>
          </w:p>
        </w:tc>
        <w:tc>
          <w:tcPr>
            <w:tcW w:w="718" w:type="dxa"/>
            <w:tcBorders>
              <w:bottom w:val="single" w:color="000080" w:sz="4" w:space="0"/>
              <w:right w:val="nil"/>
            </w:tcBorders>
            <w:tcMar/>
            <w:vAlign w:val="center"/>
          </w:tcPr>
          <w:p w:rsidRPr="001C0508" w:rsidR="00664087" w:rsidP="00293F90" w:rsidRDefault="00664087" w14:paraId="020C9E03"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1</w:t>
            </w:r>
          </w:p>
        </w:tc>
        <w:tc>
          <w:tcPr>
            <w:tcW w:w="718" w:type="dxa"/>
            <w:tcBorders>
              <w:left w:val="nil"/>
              <w:bottom w:val="single" w:color="000080" w:sz="4" w:space="0"/>
              <w:right w:val="nil"/>
            </w:tcBorders>
            <w:tcMar/>
            <w:vAlign w:val="center"/>
          </w:tcPr>
          <w:p w:rsidRPr="001C0508" w:rsidR="00664087" w:rsidP="00293F90" w:rsidRDefault="00664087" w14:paraId="391686CC"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2</w:t>
            </w:r>
          </w:p>
        </w:tc>
        <w:tc>
          <w:tcPr>
            <w:tcW w:w="717" w:type="dxa"/>
            <w:gridSpan w:val="2"/>
            <w:tcBorders>
              <w:left w:val="nil"/>
              <w:bottom w:val="single" w:color="000080" w:sz="4" w:space="0"/>
              <w:right w:val="nil"/>
            </w:tcBorders>
            <w:tcMar/>
            <w:vAlign w:val="center"/>
          </w:tcPr>
          <w:p w:rsidRPr="001C0508" w:rsidR="00664087" w:rsidP="00293F90" w:rsidRDefault="00664087" w14:paraId="303E124F"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3</w:t>
            </w:r>
          </w:p>
        </w:tc>
        <w:tc>
          <w:tcPr>
            <w:tcW w:w="718" w:type="dxa"/>
            <w:tcBorders>
              <w:left w:val="nil"/>
              <w:bottom w:val="single" w:color="000080" w:sz="4" w:space="0"/>
              <w:right w:val="nil"/>
            </w:tcBorders>
            <w:tcMar/>
            <w:vAlign w:val="center"/>
          </w:tcPr>
          <w:p w:rsidRPr="001C0508" w:rsidR="00664087" w:rsidP="00293F90" w:rsidRDefault="00664087" w14:paraId="58513524"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4</w:t>
            </w:r>
          </w:p>
        </w:tc>
        <w:tc>
          <w:tcPr>
            <w:tcW w:w="718" w:type="dxa"/>
            <w:tcBorders>
              <w:left w:val="nil"/>
              <w:bottom w:val="single" w:color="000080" w:sz="4" w:space="0"/>
              <w:right w:val="single" w:color="000080" w:sz="4" w:space="0"/>
            </w:tcBorders>
            <w:tcMar/>
            <w:vAlign w:val="center"/>
          </w:tcPr>
          <w:p w:rsidRPr="001C0508" w:rsidR="00664087" w:rsidP="00293F90" w:rsidRDefault="00664087" w14:paraId="3E709B1E" w14:textId="77777777">
            <w:pPr>
              <w:pStyle w:val="Header"/>
              <w:tabs>
                <w:tab w:val="clear" w:pos="4320"/>
                <w:tab w:val="clear" w:pos="8640"/>
                <w:tab w:val="left" w:pos="540"/>
              </w:tabs>
              <w:jc w:val="center"/>
              <w:rPr>
                <w:rFonts w:ascii="Arial" w:hAnsi="Arial" w:cs="Arial"/>
                <w:sz w:val="20"/>
              </w:rPr>
            </w:pPr>
            <w:r w:rsidRPr="001C0508">
              <w:rPr>
                <w:rFonts w:ascii="Arial" w:hAnsi="Arial" w:cs="Arial"/>
                <w:sz w:val="20"/>
              </w:rPr>
              <w:t>5</w:t>
            </w:r>
          </w:p>
        </w:tc>
      </w:tr>
    </w:tbl>
    <w:p w:rsidR="005E1B2D" w:rsidP="005E1B2D" w:rsidRDefault="005E1B2D" w14:paraId="4FC6A1B2" w14:textId="77777777">
      <w:pPr>
        <w:pStyle w:val="Header"/>
        <w:tabs>
          <w:tab w:val="clear" w:pos="4320"/>
          <w:tab w:val="clear" w:pos="8640"/>
          <w:tab w:val="left" w:pos="540"/>
        </w:tabs>
        <w:rPr>
          <w:sz w:val="20"/>
        </w:rPr>
      </w:pPr>
    </w:p>
    <w:p w:rsidRPr="001C0508" w:rsidR="005E1B2D" w:rsidP="00363FFE" w:rsidRDefault="005E1B2D" w14:paraId="12360CCC" w14:textId="77777777">
      <w:pPr>
        <w:rPr>
          <w:rFonts w:ascii="Arial" w:hAnsi="Arial"/>
          <w:b/>
          <w:smallCaps/>
          <w:color w:val="000080"/>
          <w:sz w:val="28"/>
          <w:szCs w:val="28"/>
        </w:rPr>
      </w:pPr>
      <w:r w:rsidRPr="001C0508">
        <w:rPr>
          <w:rFonts w:ascii="Arial" w:hAnsi="Arial"/>
          <w:b/>
          <w:smallCaps/>
          <w:color w:val="000080"/>
          <w:sz w:val="28"/>
          <w:szCs w:val="28"/>
        </w:rPr>
        <w:t>Part III – Participant Feedback</w:t>
      </w:r>
    </w:p>
    <w:p w:rsidR="005E1B2D" w:rsidP="005E1B2D" w:rsidRDefault="005E1B2D" w14:paraId="3E95B8F7" w14:textId="77777777">
      <w:pPr>
        <w:pStyle w:val="Header"/>
        <w:tabs>
          <w:tab w:val="clear" w:pos="4320"/>
          <w:tab w:val="clear" w:pos="8640"/>
          <w:tab w:val="left" w:pos="360"/>
          <w:tab w:val="right" w:leader="underscore" w:pos="9360"/>
        </w:tabs>
        <w:rPr>
          <w:sz w:val="20"/>
        </w:rPr>
      </w:pPr>
    </w:p>
    <w:p w:rsidRPr="00274B62" w:rsidR="00274B62" w:rsidP="00274B62" w:rsidRDefault="005E1B2D" w14:paraId="10E5A0D1" w14:textId="77777777">
      <w:pPr>
        <w:pStyle w:val="Header"/>
        <w:tabs>
          <w:tab w:val="clear" w:pos="4320"/>
          <w:tab w:val="clear" w:pos="8640"/>
          <w:tab w:val="left" w:pos="360"/>
          <w:tab w:val="right" w:leader="underscore" w:pos="9360"/>
        </w:tabs>
        <w:rPr>
          <w:b/>
          <w:bCs/>
          <w:sz w:val="20"/>
          <w:szCs w:val="20"/>
        </w:rPr>
      </w:pPr>
      <w:r w:rsidRPr="00274B62">
        <w:rPr>
          <w:iCs/>
          <w:sz w:val="20"/>
          <w:szCs w:val="20"/>
        </w:rPr>
        <w:t>Please provide any recommendations on how this exercise or future exercises could be improved or enhanced.</w:t>
      </w:r>
      <w:r w:rsidRPr="00274B62">
        <w:rPr>
          <w:b/>
          <w:bCs/>
          <w:sz w:val="20"/>
          <w:szCs w:val="20"/>
        </w:rPr>
        <w:t xml:space="preserve"> </w:t>
      </w:r>
    </w:p>
    <w:p w:rsidR="00274B62" w:rsidP="00274B62" w:rsidRDefault="00274B62" w14:paraId="54573789" w14:textId="77777777">
      <w:pPr>
        <w:pStyle w:val="Header"/>
        <w:tabs>
          <w:tab w:val="clear" w:pos="4320"/>
          <w:tab w:val="clear" w:pos="8640"/>
          <w:tab w:val="left" w:pos="360"/>
          <w:tab w:val="right" w:leader="underscore" w:pos="9360"/>
        </w:tabs>
        <w:rPr>
          <w:b/>
          <w:bCs/>
        </w:rPr>
      </w:pPr>
    </w:p>
    <w:p w:rsidRPr="00274B62" w:rsidR="00274B62" w:rsidP="00274B62" w:rsidRDefault="00274B62" w14:paraId="30FA52CB" w14:textId="77777777">
      <w:pPr>
        <w:pStyle w:val="Header"/>
        <w:tabs>
          <w:tab w:val="clear" w:pos="4320"/>
          <w:tab w:val="clear" w:pos="8640"/>
          <w:tab w:val="left" w:pos="360"/>
          <w:tab w:val="right" w:leader="underscore" w:pos="9360"/>
        </w:tabs>
        <w:rPr>
          <w:b/>
          <w:bCs/>
        </w:rPr>
      </w:pPr>
      <w:r>
        <w:fldChar w:fldCharType="begin">
          <w:ffData>
            <w:name w:val="Text16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rsidRPr="004F396E" w:rsidR="005962F2" w:rsidP="00A05033" w:rsidRDefault="005962F2" w14:paraId="0E470F4A" w14:textId="77777777">
      <w:pPr>
        <w:ind w:right="-360"/>
        <w:rPr>
          <w:rFonts w:ascii="Times New Roman" w:hAnsi="Times New Roman"/>
          <w:smallCaps/>
        </w:rPr>
        <w:sectPr w:rsidRPr="004F396E" w:rsidR="005962F2" w:rsidSect="00C26EB3">
          <w:footerReference w:type="default" r:id="rId22"/>
          <w:pgSz w:w="12240" w:h="15840" w:orient="portrait" w:code="1"/>
          <w:pgMar w:top="1714" w:right="1440" w:bottom="1440" w:left="1440" w:header="720" w:footer="720" w:gutter="0"/>
          <w:cols w:space="720"/>
          <w:docGrid w:linePitch="360"/>
        </w:sectPr>
      </w:pPr>
    </w:p>
    <w:p w:rsidRPr="004F396E" w:rsidR="00F05CD5" w:rsidP="00F05CD5" w:rsidRDefault="00F05CD5" w14:paraId="57223FAE" w14:textId="77777777">
      <w:pPr>
        <w:jc w:val="center"/>
        <w:rPr>
          <w:rFonts w:ascii="Times New Roman" w:hAnsi="Times New Roman"/>
          <w:b/>
        </w:rPr>
      </w:pPr>
      <w:r w:rsidRPr="0088412A">
        <w:rPr>
          <w:rFonts w:ascii="Times New Roman" w:hAnsi="Times New Roman"/>
          <w:b/>
          <w:highlight w:val="lightGray"/>
        </w:rPr>
        <w:t>[Optional]</w:t>
      </w:r>
    </w:p>
    <w:p w:rsidRPr="00C57DA1" w:rsidR="00250E6F" w:rsidP="00250E6F" w:rsidRDefault="00250E6F" w14:paraId="57F1E015" w14:textId="77777777">
      <w:pPr>
        <w:pStyle w:val="SectionHeading1"/>
      </w:pPr>
      <w:r>
        <w:t>Appendix D: Exercise Events Summary Table</w:t>
      </w:r>
    </w:p>
    <w:p w:rsidRPr="004F396E" w:rsidR="00F05CD5" w:rsidP="00F05CD5" w:rsidRDefault="00F05CD5" w14:paraId="752E78B7" w14:textId="77777777">
      <w:pPr>
        <w:rPr>
          <w:rFonts w:ascii="Times New Roman" w:hAnsi="Times New Roman"/>
          <w:highlight w:val="yellow"/>
        </w:rPr>
      </w:pPr>
      <w:r w:rsidRPr="0088412A">
        <w:rPr>
          <w:rFonts w:ascii="Times New Roman" w:hAnsi="Times New Roman"/>
          <w:highlight w:val="lightGray"/>
        </w:rPr>
        <w:t>[In formulating its analysis, the evaluation team may assemble a timeline of key exercise events.</w:t>
      </w:r>
      <w:r w:rsidRPr="0088412A" w:rsidR="00D946EA">
        <w:rPr>
          <w:rFonts w:ascii="Times New Roman" w:hAnsi="Times New Roman"/>
          <w:highlight w:val="lightGray"/>
        </w:rPr>
        <w:t xml:space="preserve"> </w:t>
      </w:r>
      <w:r w:rsidRPr="0088412A">
        <w:rPr>
          <w:rFonts w:ascii="Times New Roman" w:hAnsi="Times New Roman"/>
          <w:highlight w:val="lightGray"/>
        </w:rPr>
        <w:t xml:space="preserve"> While it is not necessary to include this timeline in the main body of the AAR/IP, the evaluation team may find value in including it as an appendix. </w:t>
      </w:r>
      <w:r w:rsidRPr="0088412A" w:rsidR="00D946EA">
        <w:rPr>
          <w:rFonts w:ascii="Times New Roman" w:hAnsi="Times New Roman"/>
          <w:highlight w:val="lightGray"/>
        </w:rPr>
        <w:t xml:space="preserve"> </w:t>
      </w:r>
      <w:r w:rsidRPr="0088412A">
        <w:rPr>
          <w:rFonts w:ascii="Times New Roman" w:hAnsi="Times New Roman"/>
          <w:highlight w:val="lightGray"/>
        </w:rPr>
        <w:t xml:space="preserve">If so, this section should summarize what actually happened during the exercise in a timeline table format. </w:t>
      </w:r>
      <w:r w:rsidRPr="0088412A" w:rsidR="00D946EA">
        <w:rPr>
          <w:rFonts w:ascii="Times New Roman" w:hAnsi="Times New Roman"/>
          <w:highlight w:val="lightGray"/>
        </w:rPr>
        <w:t xml:space="preserve"> </w:t>
      </w:r>
      <w:r w:rsidRPr="0088412A">
        <w:rPr>
          <w:rFonts w:ascii="Times New Roman" w:hAnsi="Times New Roman"/>
          <w:highlight w:val="lightGray"/>
        </w:rPr>
        <w:t>Focus of this section is on what inputs were actually presented to the player</w:t>
      </w:r>
      <w:r w:rsidRPr="0088412A" w:rsidR="008E6776">
        <w:rPr>
          <w:rFonts w:ascii="Times New Roman" w:hAnsi="Times New Roman"/>
          <w:highlight w:val="lightGray"/>
        </w:rPr>
        <w:t>s</w:t>
      </w:r>
      <w:r w:rsidRPr="0088412A">
        <w:rPr>
          <w:rFonts w:ascii="Times New Roman" w:hAnsi="Times New Roman"/>
          <w:highlight w:val="lightGray"/>
        </w:rPr>
        <w:t xml:space="preserve"> and what actions the players took during the exercise. </w:t>
      </w:r>
      <w:r w:rsidRPr="0088412A" w:rsidR="00D946EA">
        <w:rPr>
          <w:rFonts w:ascii="Times New Roman" w:hAnsi="Times New Roman"/>
          <w:highlight w:val="lightGray"/>
        </w:rPr>
        <w:t xml:space="preserve"> </w:t>
      </w:r>
      <w:r w:rsidRPr="0088412A">
        <w:rPr>
          <w:rFonts w:ascii="Times New Roman" w:hAnsi="Times New Roman"/>
          <w:highlight w:val="lightGray"/>
        </w:rPr>
        <w:t xml:space="preserve">Successful development of this section is aided by the design, development, and planning actions of the exercise design team. </w:t>
      </w:r>
      <w:r w:rsidRPr="0088412A" w:rsidR="008E6776">
        <w:rPr>
          <w:rFonts w:ascii="Times New Roman" w:hAnsi="Times New Roman"/>
          <w:highlight w:val="lightGray"/>
        </w:rPr>
        <w:t xml:space="preserve"> </w:t>
      </w:r>
      <w:r w:rsidRPr="0088412A">
        <w:rPr>
          <w:rFonts w:ascii="Times New Roman" w:hAnsi="Times New Roman"/>
          <w:highlight w:val="lightGray"/>
        </w:rPr>
        <w:t>Prior to the exercise</w:t>
      </w:r>
      <w:r w:rsidRPr="0088412A" w:rsidR="008E6776">
        <w:rPr>
          <w:rFonts w:ascii="Times New Roman" w:hAnsi="Times New Roman"/>
          <w:highlight w:val="lightGray"/>
        </w:rPr>
        <w:t>,</w:t>
      </w:r>
      <w:r w:rsidRPr="0088412A">
        <w:rPr>
          <w:rFonts w:ascii="Times New Roman" w:hAnsi="Times New Roman"/>
          <w:highlight w:val="lightGray"/>
        </w:rPr>
        <w:t xml:space="preserve"> the exercise design team should have developed a timeline of anticipated key events.</w:t>
      </w:r>
      <w:r w:rsidR="00274B62">
        <w:rPr>
          <w:rFonts w:ascii="Times New Roman" w:hAnsi="Times New Roman"/>
          <w:highlight w:val="lightGray"/>
        </w:rPr>
        <w:t>]</w:t>
      </w:r>
      <w:r w:rsidRPr="004F396E">
        <w:rPr>
          <w:rFonts w:ascii="Times New Roman" w:hAnsi="Times New Roman"/>
          <w:highlight w:val="yellow"/>
        </w:rPr>
        <w:t xml:space="preserve"> </w:t>
      </w:r>
    </w:p>
    <w:p w:rsidRPr="004F396E" w:rsidR="00F05CD5" w:rsidP="00F05CD5" w:rsidRDefault="00F05CD5" w14:paraId="12DA04B0" w14:textId="77777777">
      <w:pPr>
        <w:rPr>
          <w:rFonts w:ascii="Times New Roman" w:hAnsi="Times New Roman"/>
          <w:highlight w:val="yellow"/>
        </w:rPr>
      </w:pPr>
    </w:p>
    <w:p w:rsidR="00F05CD5" w:rsidP="00F05CD5" w:rsidRDefault="00274B62" w14:paraId="50F27F52" w14:textId="77777777">
      <w:pPr>
        <w:rPr>
          <w:rFonts w:ascii="Times New Roman" w:hAnsi="Times New Roman"/>
        </w:rPr>
      </w:pPr>
      <w:r>
        <w:rPr>
          <w:rFonts w:ascii="Times New Roman" w:hAnsi="Times New Roman"/>
          <w:highlight w:val="lightGray"/>
        </w:rPr>
        <w:t>[</w:t>
      </w:r>
      <w:r w:rsidRPr="0088412A" w:rsidR="00F05CD5">
        <w:rPr>
          <w:rFonts w:ascii="Times New Roman" w:hAnsi="Times New Roman"/>
          <w:highlight w:val="lightGray"/>
        </w:rPr>
        <w:t>An example of the format for the Exercise Event</w:t>
      </w:r>
      <w:r w:rsidRPr="0088412A" w:rsidR="008E6776">
        <w:rPr>
          <w:rFonts w:ascii="Times New Roman" w:hAnsi="Times New Roman"/>
          <w:highlight w:val="lightGray"/>
        </w:rPr>
        <w:t>s</w:t>
      </w:r>
      <w:r w:rsidRPr="0088412A" w:rsidR="00F05CD5">
        <w:rPr>
          <w:rFonts w:ascii="Times New Roman" w:hAnsi="Times New Roman"/>
          <w:highlight w:val="lightGray"/>
        </w:rPr>
        <w:t xml:space="preserve"> Su</w:t>
      </w:r>
      <w:r w:rsidRPr="0088412A" w:rsidR="00651E24">
        <w:rPr>
          <w:rFonts w:ascii="Times New Roman" w:hAnsi="Times New Roman"/>
          <w:highlight w:val="lightGray"/>
        </w:rPr>
        <w:t>mmary Table is presented below.]</w:t>
      </w:r>
    </w:p>
    <w:p w:rsidR="00955D39" w:rsidP="00F05CD5" w:rsidRDefault="00955D39" w14:paraId="020B4D27" w14:textId="77777777">
      <w:pPr>
        <w:rPr>
          <w:rFonts w:ascii="Times New Roman" w:hAnsi="Times New Roman"/>
        </w:rPr>
      </w:pPr>
    </w:p>
    <w:p w:rsidRPr="002F2808" w:rsidR="002F2808" w:rsidP="002F2808" w:rsidRDefault="002F2808" w14:paraId="069B74EA" w14:textId="77777777">
      <w:pPr>
        <w:spacing w:after="120"/>
        <w:jc w:val="center"/>
        <w:rPr>
          <w:rFonts w:ascii="Arial" w:hAnsi="Arial" w:cs="Arial"/>
        </w:rPr>
      </w:pPr>
      <w:r w:rsidRPr="002F2808">
        <w:rPr>
          <w:rFonts w:ascii="Arial" w:hAnsi="Arial" w:cs="Arial"/>
          <w:b/>
        </w:rPr>
        <w:t>Table D.1</w:t>
      </w:r>
      <w:r w:rsidRPr="002F2808">
        <w:rPr>
          <w:rFonts w:ascii="Arial" w:hAnsi="Arial" w:cs="Arial"/>
        </w:rPr>
        <w:t xml:space="preserve">: </w:t>
      </w:r>
      <w:r w:rsidRPr="002F2808">
        <w:rPr>
          <w:rFonts w:ascii="Arial" w:hAnsi="Arial" w:cs="Arial"/>
          <w:i/>
        </w:rPr>
        <w:t>Exercise Events Summary</w:t>
      </w:r>
    </w:p>
    <w:tbl>
      <w:tblPr>
        <w:tblStyle w:val="TableGrid"/>
        <w:tblW w:w="0" w:type="auto"/>
        <w:tblLook w:val="01E0" w:firstRow="1" w:lastRow="1" w:firstColumn="1" w:lastColumn="1" w:noHBand="0" w:noVBand="0"/>
      </w:tblPr>
      <w:tblGrid>
        <w:gridCol w:w="1180"/>
        <w:gridCol w:w="891"/>
        <w:gridCol w:w="2462"/>
        <w:gridCol w:w="4817"/>
      </w:tblGrid>
      <w:tr w:rsidRPr="00A05033" w:rsidR="00955D39" w:rsidTr="00274B62" w14:paraId="0BE57CE8" w14:textId="77777777">
        <w:trPr>
          <w:trHeight w:val="859"/>
          <w:tblHeader/>
        </w:trPr>
        <w:tc>
          <w:tcPr>
            <w:tcW w:w="1188" w:type="dxa"/>
            <w:tcBorders>
              <w:top w:val="single" w:color="000080" w:sz="4" w:space="0"/>
              <w:left w:val="single" w:color="000080" w:sz="4" w:space="0"/>
              <w:bottom w:val="single" w:color="FFFFFF" w:sz="4" w:space="0"/>
              <w:right w:val="single" w:color="FFFFFF" w:sz="4" w:space="0"/>
            </w:tcBorders>
            <w:shd w:val="clear" w:color="auto" w:fill="000080"/>
            <w:vAlign w:val="center"/>
          </w:tcPr>
          <w:p w:rsidRPr="00B732BA" w:rsidR="00955D39" w:rsidP="001605BC" w:rsidRDefault="00955D39" w14:paraId="14E0DAC7" w14:textId="77777777">
            <w:pPr>
              <w:jc w:val="center"/>
              <w:rPr>
                <w:rFonts w:ascii="Arial" w:hAnsi="Arial" w:cs="Arial"/>
                <w:b/>
                <w:color w:val="FFFFFF"/>
                <w:sz w:val="20"/>
                <w:szCs w:val="20"/>
              </w:rPr>
            </w:pPr>
            <w:r w:rsidRPr="00B732BA">
              <w:rPr>
                <w:rFonts w:ascii="Arial" w:hAnsi="Arial" w:cs="Arial"/>
                <w:b/>
                <w:color w:val="FFFFFF"/>
                <w:sz w:val="20"/>
                <w:szCs w:val="20"/>
              </w:rPr>
              <w:t>Date</w:t>
            </w:r>
          </w:p>
        </w:tc>
        <w:tc>
          <w:tcPr>
            <w:tcW w:w="900" w:type="dxa"/>
            <w:tcBorders>
              <w:top w:val="single" w:color="000080" w:sz="4" w:space="0"/>
              <w:left w:val="single" w:color="FFFFFF" w:sz="4" w:space="0"/>
              <w:bottom w:val="single" w:color="FFFFFF" w:sz="4" w:space="0"/>
              <w:right w:val="single" w:color="FFFFFF" w:sz="4" w:space="0"/>
            </w:tcBorders>
            <w:shd w:val="clear" w:color="auto" w:fill="000080"/>
            <w:vAlign w:val="center"/>
          </w:tcPr>
          <w:p w:rsidRPr="00B732BA" w:rsidR="00955D39" w:rsidP="001605BC" w:rsidRDefault="00955D39" w14:paraId="1135BD62" w14:textId="77777777">
            <w:pPr>
              <w:jc w:val="center"/>
              <w:rPr>
                <w:rFonts w:ascii="Arial" w:hAnsi="Arial" w:cs="Arial"/>
                <w:b/>
                <w:color w:val="FFFFFF"/>
                <w:sz w:val="20"/>
                <w:szCs w:val="20"/>
              </w:rPr>
            </w:pPr>
            <w:r w:rsidRPr="00B732BA">
              <w:rPr>
                <w:rFonts w:ascii="Arial" w:hAnsi="Arial" w:cs="Arial"/>
                <w:b/>
                <w:color w:val="FFFFFF"/>
                <w:sz w:val="20"/>
                <w:szCs w:val="20"/>
              </w:rPr>
              <w:t>Time</w:t>
            </w:r>
          </w:p>
        </w:tc>
        <w:tc>
          <w:tcPr>
            <w:tcW w:w="2520" w:type="dxa"/>
            <w:tcBorders>
              <w:top w:val="single" w:color="000080" w:sz="4" w:space="0"/>
              <w:left w:val="single" w:color="FFFFFF" w:sz="4" w:space="0"/>
              <w:bottom w:val="single" w:color="FFFFFF" w:sz="4" w:space="0"/>
              <w:right w:val="single" w:color="FFFFFF" w:sz="4" w:space="0"/>
            </w:tcBorders>
            <w:shd w:val="clear" w:color="auto" w:fill="000080"/>
            <w:vAlign w:val="center"/>
          </w:tcPr>
          <w:p w:rsidRPr="00B732BA" w:rsidR="00955D39" w:rsidP="001605BC" w:rsidRDefault="00955D39" w14:paraId="55AF0C90" w14:textId="77777777">
            <w:pPr>
              <w:jc w:val="center"/>
              <w:rPr>
                <w:rFonts w:ascii="Arial" w:hAnsi="Arial" w:cs="Arial"/>
                <w:b/>
                <w:color w:val="FFFFFF"/>
                <w:sz w:val="20"/>
                <w:szCs w:val="20"/>
              </w:rPr>
            </w:pPr>
            <w:r w:rsidRPr="00B732BA">
              <w:rPr>
                <w:rFonts w:ascii="Arial" w:hAnsi="Arial" w:cs="Arial"/>
                <w:b/>
                <w:color w:val="FFFFFF"/>
                <w:sz w:val="20"/>
                <w:szCs w:val="20"/>
              </w:rPr>
              <w:t>Scenario Event,  Simulated Player Inject, Player Action</w:t>
            </w:r>
          </w:p>
        </w:tc>
        <w:tc>
          <w:tcPr>
            <w:tcW w:w="4968" w:type="dxa"/>
            <w:tcBorders>
              <w:top w:val="single" w:color="000080" w:sz="4" w:space="0"/>
              <w:left w:val="single" w:color="FFFFFF" w:sz="4" w:space="0"/>
              <w:bottom w:val="single" w:color="FFFFFF" w:sz="4" w:space="0"/>
              <w:right w:val="single" w:color="000080" w:sz="4" w:space="0"/>
            </w:tcBorders>
            <w:shd w:val="clear" w:color="auto" w:fill="000080"/>
            <w:vAlign w:val="center"/>
          </w:tcPr>
          <w:p w:rsidRPr="00B732BA" w:rsidR="00955D39" w:rsidP="001605BC" w:rsidRDefault="00955D39" w14:paraId="3781DC19" w14:textId="77777777">
            <w:pPr>
              <w:jc w:val="center"/>
              <w:rPr>
                <w:rFonts w:ascii="Arial" w:hAnsi="Arial" w:cs="Arial"/>
                <w:b/>
                <w:color w:val="FFFFFF"/>
                <w:sz w:val="20"/>
                <w:szCs w:val="20"/>
              </w:rPr>
            </w:pPr>
            <w:r w:rsidRPr="00B732BA">
              <w:rPr>
                <w:rFonts w:ascii="Arial" w:hAnsi="Arial" w:cs="Arial"/>
                <w:b/>
                <w:color w:val="FFFFFF"/>
                <w:sz w:val="20"/>
                <w:szCs w:val="20"/>
              </w:rPr>
              <w:t>Event/Action</w:t>
            </w:r>
          </w:p>
        </w:tc>
      </w:tr>
      <w:tr w:rsidR="00955D39" w14:paraId="4CAC3048" w14:textId="77777777">
        <w:tc>
          <w:tcPr>
            <w:tcW w:w="1188" w:type="dxa"/>
            <w:tcBorders>
              <w:top w:val="single" w:color="FFFFFF" w:sz="4" w:space="0"/>
              <w:left w:val="single" w:color="000080" w:sz="4" w:space="0"/>
            </w:tcBorders>
          </w:tcPr>
          <w:p w:rsidRPr="001C0508" w:rsidR="00955D39" w:rsidP="00F05CD5" w:rsidRDefault="00955D39" w14:paraId="7DF5913E" w14:textId="77777777">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Borders>
              <w:top w:val="single" w:color="FFFFFF" w:sz="4" w:space="0"/>
            </w:tcBorders>
          </w:tcPr>
          <w:p w:rsidRPr="001C0508" w:rsidR="00955D39" w:rsidP="00F05CD5" w:rsidRDefault="00955D39" w14:paraId="50D1E3DE" w14:textId="77777777">
            <w:pPr>
              <w:rPr>
                <w:rFonts w:ascii="Arial" w:hAnsi="Arial" w:cs="Arial"/>
                <w:sz w:val="20"/>
                <w:szCs w:val="20"/>
                <w:highlight w:val="lightGray"/>
              </w:rPr>
            </w:pPr>
            <w:r w:rsidRPr="001C0508">
              <w:rPr>
                <w:rFonts w:ascii="Arial" w:hAnsi="Arial" w:cs="Arial"/>
                <w:sz w:val="20"/>
                <w:szCs w:val="20"/>
                <w:highlight w:val="lightGray"/>
              </w:rPr>
              <w:t>0900</w:t>
            </w:r>
          </w:p>
        </w:tc>
        <w:tc>
          <w:tcPr>
            <w:tcW w:w="2520" w:type="dxa"/>
            <w:tcBorders>
              <w:top w:val="single" w:color="FFFFFF" w:sz="4" w:space="0"/>
            </w:tcBorders>
          </w:tcPr>
          <w:p w:rsidRPr="001C0508" w:rsidR="00955D39" w:rsidP="00F05CD5" w:rsidRDefault="00955D39" w14:paraId="1F1FAEAA" w14:textId="77777777">
            <w:pPr>
              <w:rPr>
                <w:rFonts w:ascii="Arial" w:hAnsi="Arial" w:cs="Arial"/>
                <w:sz w:val="20"/>
                <w:szCs w:val="20"/>
                <w:highlight w:val="lightGray"/>
              </w:rPr>
            </w:pPr>
            <w:r w:rsidRPr="001C0508">
              <w:rPr>
                <w:rFonts w:ascii="Arial" w:hAnsi="Arial" w:cs="Arial"/>
                <w:sz w:val="20"/>
                <w:szCs w:val="20"/>
                <w:highlight w:val="lightGray"/>
              </w:rPr>
              <w:t>Scenario Event</w:t>
            </w:r>
          </w:p>
        </w:tc>
        <w:tc>
          <w:tcPr>
            <w:tcW w:w="4968" w:type="dxa"/>
            <w:tcBorders>
              <w:top w:val="single" w:color="FFFFFF" w:sz="4" w:space="0"/>
              <w:right w:val="single" w:color="000080" w:sz="4" w:space="0"/>
            </w:tcBorders>
          </w:tcPr>
          <w:p w:rsidRPr="001C0508" w:rsidR="00955D39" w:rsidP="00F05CD5" w:rsidRDefault="00955D39" w14:paraId="1D7C82A2" w14:textId="77777777">
            <w:pPr>
              <w:rPr>
                <w:rFonts w:ascii="Arial" w:hAnsi="Arial" w:cs="Arial"/>
                <w:sz w:val="20"/>
                <w:szCs w:val="20"/>
                <w:highlight w:val="lightGray"/>
              </w:rPr>
            </w:pPr>
            <w:r w:rsidRPr="001C0508">
              <w:rPr>
                <w:rFonts w:ascii="Arial" w:hAnsi="Arial" w:cs="Arial"/>
                <w:sz w:val="20"/>
                <w:szCs w:val="20"/>
                <w:highlight w:val="lightGray"/>
              </w:rPr>
              <w:t xml:space="preserve">Explosion and injuries reported at subway station 13  </w:t>
            </w:r>
          </w:p>
        </w:tc>
      </w:tr>
      <w:tr w:rsidR="00955D39" w14:paraId="6EBBF9D2" w14:textId="77777777">
        <w:tc>
          <w:tcPr>
            <w:tcW w:w="1188" w:type="dxa"/>
            <w:tcBorders>
              <w:left w:val="single" w:color="000080" w:sz="4" w:space="0"/>
            </w:tcBorders>
          </w:tcPr>
          <w:p w:rsidRPr="001C0508" w:rsidR="00955D39" w:rsidP="00F05CD5" w:rsidRDefault="00955D39" w14:paraId="04C5132D" w14:textId="77777777">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Pr>
          <w:p w:rsidRPr="001C0508" w:rsidR="00955D39" w:rsidP="00F05CD5" w:rsidRDefault="00955D39" w14:paraId="177D50BC" w14:textId="77777777">
            <w:pPr>
              <w:rPr>
                <w:rFonts w:ascii="Arial" w:hAnsi="Arial" w:cs="Arial"/>
                <w:sz w:val="20"/>
                <w:szCs w:val="20"/>
                <w:highlight w:val="lightGray"/>
              </w:rPr>
            </w:pPr>
            <w:r w:rsidRPr="001C0508">
              <w:rPr>
                <w:rFonts w:ascii="Arial" w:hAnsi="Arial" w:cs="Arial"/>
                <w:sz w:val="20"/>
                <w:szCs w:val="20"/>
                <w:highlight w:val="lightGray"/>
              </w:rPr>
              <w:t>0902</w:t>
            </w:r>
          </w:p>
        </w:tc>
        <w:tc>
          <w:tcPr>
            <w:tcW w:w="2520" w:type="dxa"/>
          </w:tcPr>
          <w:p w:rsidRPr="001C0508" w:rsidR="00955D39" w:rsidP="00F05CD5" w:rsidRDefault="00955D39" w14:paraId="3D8EF64B" w14:textId="77777777">
            <w:pPr>
              <w:rPr>
                <w:rFonts w:ascii="Arial" w:hAnsi="Arial" w:cs="Arial"/>
                <w:sz w:val="20"/>
                <w:szCs w:val="20"/>
                <w:highlight w:val="lightGray"/>
              </w:rPr>
            </w:pPr>
            <w:r w:rsidRPr="001C0508">
              <w:rPr>
                <w:rFonts w:ascii="Arial" w:hAnsi="Arial" w:cs="Arial"/>
                <w:sz w:val="20"/>
                <w:szCs w:val="20"/>
                <w:highlight w:val="lightGray"/>
              </w:rPr>
              <w:t>Player Action</w:t>
            </w:r>
          </w:p>
        </w:tc>
        <w:tc>
          <w:tcPr>
            <w:tcW w:w="4968" w:type="dxa"/>
            <w:tcBorders>
              <w:right w:val="single" w:color="000080" w:sz="4" w:space="0"/>
            </w:tcBorders>
          </w:tcPr>
          <w:p w:rsidRPr="001C0508" w:rsidR="00955D39" w:rsidP="00F05CD5" w:rsidRDefault="004441C8" w14:paraId="308B655A" w14:textId="77777777">
            <w:pPr>
              <w:rPr>
                <w:rFonts w:ascii="Arial" w:hAnsi="Arial" w:cs="Arial"/>
                <w:sz w:val="20"/>
                <w:szCs w:val="20"/>
                <w:highlight w:val="lightGray"/>
              </w:rPr>
            </w:pPr>
            <w:r w:rsidRPr="001C0508">
              <w:rPr>
                <w:rFonts w:ascii="Arial" w:hAnsi="Arial" w:cs="Arial"/>
                <w:sz w:val="20"/>
                <w:szCs w:val="20"/>
                <w:highlight w:val="lightGray"/>
              </w:rPr>
              <w:t>Subway services stopped in accordance with protocols; notifications started</w:t>
            </w:r>
          </w:p>
        </w:tc>
      </w:tr>
      <w:tr w:rsidR="00955D39" w14:paraId="2148072A" w14:textId="77777777">
        <w:tc>
          <w:tcPr>
            <w:tcW w:w="1188" w:type="dxa"/>
            <w:tcBorders>
              <w:left w:val="single" w:color="000080" w:sz="4" w:space="0"/>
            </w:tcBorders>
          </w:tcPr>
          <w:p w:rsidRPr="001C0508" w:rsidR="00955D39" w:rsidP="00F05CD5" w:rsidRDefault="00955D39" w14:paraId="3C6BDC1C" w14:textId="77777777">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Pr>
          <w:p w:rsidRPr="001C0508" w:rsidR="00955D39" w:rsidP="00F05CD5" w:rsidRDefault="00955D39" w14:paraId="10E7EA87" w14:textId="77777777">
            <w:pPr>
              <w:rPr>
                <w:rFonts w:ascii="Arial" w:hAnsi="Arial" w:cs="Arial"/>
                <w:sz w:val="20"/>
                <w:szCs w:val="20"/>
                <w:highlight w:val="lightGray"/>
              </w:rPr>
            </w:pPr>
            <w:r w:rsidRPr="001C0508">
              <w:rPr>
                <w:rFonts w:ascii="Arial" w:hAnsi="Arial" w:cs="Arial"/>
                <w:sz w:val="20"/>
                <w:szCs w:val="20"/>
                <w:highlight w:val="lightGray"/>
              </w:rPr>
              <w:t>0915</w:t>
            </w:r>
          </w:p>
        </w:tc>
        <w:tc>
          <w:tcPr>
            <w:tcW w:w="2520" w:type="dxa"/>
          </w:tcPr>
          <w:p w:rsidRPr="001C0508" w:rsidR="00955D39" w:rsidP="00F05CD5" w:rsidRDefault="00955D39" w14:paraId="2C1CF40B" w14:textId="77777777">
            <w:pPr>
              <w:rPr>
                <w:rFonts w:ascii="Arial" w:hAnsi="Arial" w:cs="Arial"/>
                <w:sz w:val="20"/>
                <w:szCs w:val="20"/>
                <w:highlight w:val="lightGray"/>
              </w:rPr>
            </w:pPr>
            <w:r w:rsidRPr="001C0508">
              <w:rPr>
                <w:rFonts w:ascii="Arial" w:hAnsi="Arial" w:cs="Arial"/>
                <w:sz w:val="20"/>
                <w:szCs w:val="20"/>
                <w:highlight w:val="lightGray"/>
              </w:rPr>
              <w:t>Player Action</w:t>
            </w:r>
          </w:p>
        </w:tc>
        <w:tc>
          <w:tcPr>
            <w:tcW w:w="4968" w:type="dxa"/>
            <w:tcBorders>
              <w:right w:val="single" w:color="000080" w:sz="4" w:space="0"/>
            </w:tcBorders>
          </w:tcPr>
          <w:p w:rsidRPr="001C0508" w:rsidR="00955D39" w:rsidP="00F05CD5" w:rsidRDefault="004441C8" w14:paraId="6DCB09E8" w14:textId="77777777">
            <w:pPr>
              <w:rPr>
                <w:rFonts w:ascii="Arial" w:hAnsi="Arial" w:cs="Arial"/>
                <w:sz w:val="20"/>
                <w:szCs w:val="20"/>
                <w:highlight w:val="lightGray"/>
              </w:rPr>
            </w:pPr>
            <w:r w:rsidRPr="001C0508">
              <w:rPr>
                <w:rFonts w:ascii="Arial" w:hAnsi="Arial" w:cs="Arial"/>
                <w:sz w:val="20"/>
                <w:szCs w:val="20"/>
                <w:highlight w:val="lightGray"/>
              </w:rPr>
              <w:t>Evacuation ordered for planning zone 2A</w:t>
            </w:r>
          </w:p>
        </w:tc>
      </w:tr>
      <w:tr w:rsidR="00955D39" w14:paraId="3DE9B2B4" w14:textId="77777777">
        <w:tc>
          <w:tcPr>
            <w:tcW w:w="1188" w:type="dxa"/>
            <w:tcBorders>
              <w:left w:val="single" w:color="000080" w:sz="4" w:space="0"/>
              <w:bottom w:val="single" w:color="000080" w:sz="4" w:space="0"/>
            </w:tcBorders>
          </w:tcPr>
          <w:p w:rsidRPr="001C0508" w:rsidR="00955D39" w:rsidP="00F05CD5" w:rsidRDefault="00955D39" w14:paraId="63478FBA" w14:textId="77777777">
            <w:pPr>
              <w:rPr>
                <w:rFonts w:ascii="Arial" w:hAnsi="Arial" w:cs="Arial"/>
                <w:sz w:val="20"/>
                <w:szCs w:val="20"/>
                <w:highlight w:val="lightGray"/>
              </w:rPr>
            </w:pPr>
            <w:r w:rsidRPr="001C0508">
              <w:rPr>
                <w:rFonts w:ascii="Arial" w:hAnsi="Arial" w:cs="Arial"/>
                <w:sz w:val="20"/>
                <w:szCs w:val="20"/>
                <w:highlight w:val="lightGray"/>
              </w:rPr>
              <w:t>02/20/06</w:t>
            </w:r>
          </w:p>
        </w:tc>
        <w:tc>
          <w:tcPr>
            <w:tcW w:w="900" w:type="dxa"/>
            <w:tcBorders>
              <w:bottom w:val="single" w:color="000080" w:sz="4" w:space="0"/>
            </w:tcBorders>
          </w:tcPr>
          <w:p w:rsidRPr="001C0508" w:rsidR="00955D39" w:rsidP="00F05CD5" w:rsidRDefault="00955D39" w14:paraId="4B61B89F" w14:textId="77777777">
            <w:pPr>
              <w:rPr>
                <w:rFonts w:ascii="Arial" w:hAnsi="Arial" w:cs="Arial"/>
                <w:sz w:val="20"/>
                <w:szCs w:val="20"/>
                <w:highlight w:val="lightGray"/>
              </w:rPr>
            </w:pPr>
            <w:r w:rsidRPr="001C0508">
              <w:rPr>
                <w:rFonts w:ascii="Arial" w:hAnsi="Arial" w:cs="Arial"/>
                <w:sz w:val="20"/>
                <w:szCs w:val="20"/>
                <w:highlight w:val="lightGray"/>
              </w:rPr>
              <w:t>0940</w:t>
            </w:r>
          </w:p>
        </w:tc>
        <w:tc>
          <w:tcPr>
            <w:tcW w:w="2520" w:type="dxa"/>
            <w:tcBorders>
              <w:bottom w:val="single" w:color="000080" w:sz="4" w:space="0"/>
            </w:tcBorders>
          </w:tcPr>
          <w:p w:rsidRPr="001C0508" w:rsidR="00955D39" w:rsidP="00F05CD5" w:rsidRDefault="00955D39" w14:paraId="7EF494BC" w14:textId="77777777">
            <w:pPr>
              <w:rPr>
                <w:rFonts w:ascii="Arial" w:hAnsi="Arial" w:cs="Arial"/>
                <w:sz w:val="20"/>
                <w:szCs w:val="20"/>
                <w:highlight w:val="lightGray"/>
              </w:rPr>
            </w:pPr>
            <w:r w:rsidRPr="001C0508">
              <w:rPr>
                <w:rFonts w:ascii="Arial" w:hAnsi="Arial" w:cs="Arial"/>
                <w:sz w:val="20"/>
                <w:szCs w:val="20"/>
                <w:highlight w:val="lightGray"/>
              </w:rPr>
              <w:t>Simulated Player Inject</w:t>
            </w:r>
          </w:p>
        </w:tc>
        <w:tc>
          <w:tcPr>
            <w:tcW w:w="4968" w:type="dxa"/>
            <w:tcBorders>
              <w:bottom w:val="single" w:color="000080" w:sz="4" w:space="0"/>
              <w:right w:val="single" w:color="000080" w:sz="4" w:space="0"/>
            </w:tcBorders>
          </w:tcPr>
          <w:p w:rsidRPr="001C0508" w:rsidR="00955D39" w:rsidP="004441C8" w:rsidRDefault="004441C8" w14:paraId="07FADC7F" w14:textId="77777777">
            <w:pPr>
              <w:rPr>
                <w:rFonts w:ascii="Arial" w:hAnsi="Arial" w:cs="Arial"/>
                <w:sz w:val="20"/>
                <w:szCs w:val="20"/>
                <w:highlight w:val="lightGray"/>
              </w:rPr>
            </w:pPr>
            <w:r w:rsidRPr="001C0508">
              <w:rPr>
                <w:rFonts w:ascii="Arial" w:hAnsi="Arial" w:cs="Arial"/>
                <w:sz w:val="20"/>
                <w:szCs w:val="20"/>
                <w:highlight w:val="lightGray"/>
              </w:rPr>
              <w:t>Traffic at a standstill on major egress route 1 reported to players  (Response generated issue because personnel to staff traffic control points were not deployed)</w:t>
            </w:r>
          </w:p>
        </w:tc>
      </w:tr>
    </w:tbl>
    <w:p w:rsidRPr="004F396E" w:rsidR="00955D39" w:rsidP="00F05CD5" w:rsidRDefault="00955D39" w14:paraId="49797091" w14:textId="77777777">
      <w:pPr>
        <w:rPr>
          <w:rFonts w:ascii="Times New Roman" w:hAnsi="Times New Roman"/>
        </w:rPr>
      </w:pPr>
    </w:p>
    <w:p w:rsidRPr="004F396E" w:rsidR="00F05CD5" w:rsidP="00F05CD5" w:rsidRDefault="00F05CD5" w14:paraId="52E047F6" w14:textId="77777777">
      <w:pPr>
        <w:jc w:val="both"/>
        <w:rPr>
          <w:rFonts w:ascii="Times New Roman" w:hAnsi="Times New Roman"/>
          <w:iCs/>
          <w:sz w:val="22"/>
          <w:szCs w:val="22"/>
        </w:rPr>
      </w:pPr>
    </w:p>
    <w:p w:rsidRPr="004F396E" w:rsidR="00F05CD5" w:rsidP="00F05CD5" w:rsidRDefault="00F05CD5" w14:paraId="013587AE" w14:textId="77777777">
      <w:pPr>
        <w:rPr>
          <w:rFonts w:ascii="Times New Roman" w:hAnsi="Times New Roman"/>
          <w:highlight w:val="yellow"/>
        </w:rPr>
        <w:sectPr w:rsidRPr="004F396E" w:rsidR="00F05CD5" w:rsidSect="00C26EB3">
          <w:footerReference w:type="default" r:id="rId23"/>
          <w:pgSz w:w="12240" w:h="15840" w:orient="portrait" w:code="1"/>
          <w:pgMar w:top="1714" w:right="1440" w:bottom="1440" w:left="1440" w:header="720" w:footer="720" w:gutter="0"/>
          <w:cols w:space="720"/>
          <w:docGrid w:linePitch="360"/>
        </w:sectPr>
      </w:pPr>
    </w:p>
    <w:p w:rsidRPr="004F396E" w:rsidR="00F05CD5" w:rsidP="00F05CD5" w:rsidRDefault="00F05CD5" w14:paraId="7DA2D37B" w14:textId="77777777">
      <w:pPr>
        <w:jc w:val="center"/>
        <w:rPr>
          <w:rFonts w:ascii="Times New Roman" w:hAnsi="Times New Roman"/>
          <w:b/>
        </w:rPr>
      </w:pPr>
      <w:r w:rsidRPr="0088412A">
        <w:rPr>
          <w:rFonts w:ascii="Times New Roman" w:hAnsi="Times New Roman"/>
          <w:b/>
          <w:highlight w:val="lightGray"/>
        </w:rPr>
        <w:t>[Optional]</w:t>
      </w:r>
    </w:p>
    <w:p w:rsidRPr="00C57DA1" w:rsidR="00250E6F" w:rsidP="00250E6F" w:rsidRDefault="00250E6F" w14:paraId="6A981B81" w14:textId="77777777">
      <w:pPr>
        <w:pStyle w:val="SectionHeading1"/>
      </w:pPr>
      <w:r>
        <w:t>Appendix E: Performance Rating</w:t>
      </w:r>
    </w:p>
    <w:p w:rsidRPr="004F396E" w:rsidR="00F05CD5" w:rsidP="00F05CD5" w:rsidRDefault="00F05CD5" w14:paraId="686418F9" w14:textId="77777777">
      <w:pPr>
        <w:rPr>
          <w:rFonts w:ascii="Times New Roman" w:hAnsi="Times New Roman"/>
          <w:highlight w:val="yellow"/>
        </w:rPr>
      </w:pPr>
      <w:r w:rsidRPr="0088412A">
        <w:rPr>
          <w:rFonts w:ascii="Times New Roman" w:hAnsi="Times New Roman"/>
          <w:highlight w:val="lightGray"/>
        </w:rPr>
        <w:t xml:space="preserve">[When a jurisdiction/organization elects to use performance ratings, or when initiatives require a rating within the AAR/IP, the following approach can be used. </w:t>
      </w:r>
      <w:r w:rsidRPr="0088412A" w:rsidR="00D946EA">
        <w:rPr>
          <w:rFonts w:ascii="Times New Roman" w:hAnsi="Times New Roman"/>
          <w:highlight w:val="lightGray"/>
        </w:rPr>
        <w:t xml:space="preserve"> </w:t>
      </w:r>
      <w:r w:rsidRPr="0088412A">
        <w:rPr>
          <w:rFonts w:ascii="Times New Roman" w:hAnsi="Times New Roman"/>
          <w:highlight w:val="lightGray"/>
        </w:rPr>
        <w:t>A qualitative performance rating is assigned to each activity demonstrated within its capability area.</w:t>
      </w:r>
      <w:r w:rsidRPr="0088412A" w:rsidR="00D946EA">
        <w:rPr>
          <w:rFonts w:ascii="Times New Roman" w:hAnsi="Times New Roman"/>
          <w:highlight w:val="lightGray"/>
        </w:rPr>
        <w:t xml:space="preserve"> </w:t>
      </w:r>
      <w:r w:rsidRPr="0088412A">
        <w:rPr>
          <w:rFonts w:ascii="Times New Roman" w:hAnsi="Times New Roman"/>
          <w:highlight w:val="lightGray"/>
        </w:rPr>
        <w:t xml:space="preserve"> The performance rating is based on a systemic review by the lead evaluator of exercise performance based on evaluator analysis of how well the participants </w:t>
      </w:r>
      <w:r w:rsidRPr="0088412A" w:rsidR="004749B4">
        <w:rPr>
          <w:rFonts w:ascii="Times New Roman" w:hAnsi="Times New Roman"/>
          <w:highlight w:val="lightGray"/>
        </w:rPr>
        <w:t xml:space="preserve">demonstrated </w:t>
      </w:r>
      <w:r w:rsidRPr="0088412A">
        <w:rPr>
          <w:rFonts w:ascii="Times New Roman" w:hAnsi="Times New Roman"/>
          <w:highlight w:val="lightGray"/>
        </w:rPr>
        <w:t xml:space="preserve">the capability outcome. </w:t>
      </w:r>
      <w:r w:rsidRPr="0088412A" w:rsidR="00D946EA">
        <w:rPr>
          <w:rFonts w:ascii="Times New Roman" w:hAnsi="Times New Roman"/>
          <w:highlight w:val="lightGray"/>
        </w:rPr>
        <w:t xml:space="preserve"> </w:t>
      </w:r>
      <w:r w:rsidRPr="0088412A">
        <w:rPr>
          <w:rFonts w:ascii="Times New Roman" w:hAnsi="Times New Roman"/>
          <w:highlight w:val="lightGray"/>
        </w:rPr>
        <w:t>The results should be summarized within this appendix</w:t>
      </w:r>
      <w:r w:rsidRPr="0088412A" w:rsidR="00AC5018">
        <w:rPr>
          <w:rFonts w:ascii="Times New Roman" w:hAnsi="Times New Roman"/>
          <w:highlight w:val="lightGray"/>
        </w:rPr>
        <w:t xml:space="preserve"> </w:t>
      </w:r>
      <w:r w:rsidRPr="0088412A">
        <w:rPr>
          <w:rFonts w:ascii="Times New Roman" w:hAnsi="Times New Roman"/>
          <w:highlight w:val="lightGray"/>
        </w:rPr>
        <w:t>and</w:t>
      </w:r>
      <w:r w:rsidRPr="0088412A" w:rsidR="00AC5018">
        <w:rPr>
          <w:rFonts w:ascii="Times New Roman" w:hAnsi="Times New Roman"/>
          <w:highlight w:val="lightGray"/>
        </w:rPr>
        <w:t xml:space="preserve"> should be</w:t>
      </w:r>
      <w:r w:rsidRPr="0088412A">
        <w:rPr>
          <w:rFonts w:ascii="Times New Roman" w:hAnsi="Times New Roman"/>
          <w:highlight w:val="lightGray"/>
        </w:rPr>
        <w:t xml:space="preserve"> based on the supporting narrative contained within the body of the AAR/IP.</w:t>
      </w:r>
      <w:r w:rsidRPr="0088412A" w:rsidR="00651E24">
        <w:rPr>
          <w:rFonts w:ascii="Times New Roman" w:hAnsi="Times New Roman"/>
          <w:highlight w:val="lightGray"/>
        </w:rPr>
        <w:t>]</w:t>
      </w:r>
    </w:p>
    <w:p w:rsidRPr="004F396E" w:rsidR="00F05CD5" w:rsidP="00F05CD5" w:rsidRDefault="00F05CD5" w14:paraId="631F04FC" w14:textId="77777777">
      <w:pPr>
        <w:rPr>
          <w:rFonts w:ascii="Times New Roman" w:hAnsi="Times New Roman"/>
          <w:highlight w:val="yellow"/>
        </w:rPr>
      </w:pPr>
    </w:p>
    <w:p w:rsidRPr="004F396E" w:rsidR="00F05CD5" w:rsidP="00F05CD5" w:rsidRDefault="00F05CD5" w14:paraId="380F3367" w14:textId="77777777">
      <w:pPr>
        <w:rPr>
          <w:rFonts w:ascii="Times New Roman" w:hAnsi="Times New Roman"/>
        </w:rPr>
      </w:pPr>
      <w:r w:rsidRPr="00651E24">
        <w:rPr>
          <w:rFonts w:ascii="Times New Roman" w:hAnsi="Times New Roman"/>
        </w:rPr>
        <w:t xml:space="preserve">The performance rating categories refer to how well </w:t>
      </w:r>
      <w:r w:rsidR="00A92A6D">
        <w:rPr>
          <w:rFonts w:ascii="Times New Roman" w:hAnsi="Times New Roman"/>
        </w:rPr>
        <w:t>each</w:t>
      </w:r>
      <w:r w:rsidRPr="00651E24">
        <w:rPr>
          <w:rFonts w:ascii="Times New Roman" w:hAnsi="Times New Roman"/>
        </w:rPr>
        <w:t xml:space="preserve"> activity was performed </w:t>
      </w:r>
      <w:r w:rsidR="00A92A6D">
        <w:rPr>
          <w:rFonts w:ascii="Times New Roman" w:hAnsi="Times New Roman"/>
        </w:rPr>
        <w:t xml:space="preserve">during the exercise </w:t>
      </w:r>
      <w:r w:rsidRPr="00651E24" w:rsidR="00651E24">
        <w:rPr>
          <w:rFonts w:ascii="Times New Roman" w:hAnsi="Times New Roman"/>
        </w:rPr>
        <w:t xml:space="preserve">and are detailed in </w:t>
      </w:r>
      <w:r w:rsidR="009E2EC1">
        <w:rPr>
          <w:rFonts w:ascii="Times New Roman" w:hAnsi="Times New Roman"/>
        </w:rPr>
        <w:t>the table below.</w:t>
      </w:r>
      <w:r w:rsidRPr="00651E24" w:rsidR="00651E24">
        <w:rPr>
          <w:rFonts w:ascii="Times New Roman" w:hAnsi="Times New Roman"/>
        </w:rPr>
        <w:t xml:space="preserve"> </w:t>
      </w:r>
    </w:p>
    <w:p w:rsidR="00F05CD5" w:rsidP="00F05CD5" w:rsidRDefault="00F05CD5" w14:paraId="3A33D9EC" w14:textId="77777777">
      <w:pPr>
        <w:jc w:val="both"/>
        <w:rPr>
          <w:rFonts w:ascii="Times New Roman" w:hAnsi="Times New Roman"/>
          <w:iCs/>
          <w:sz w:val="22"/>
          <w:szCs w:val="22"/>
        </w:rPr>
      </w:pPr>
    </w:p>
    <w:p w:rsidRPr="000D654E" w:rsidR="000D654E" w:rsidP="000D654E" w:rsidRDefault="000D654E" w14:paraId="723C14F6" w14:textId="77777777">
      <w:pPr>
        <w:spacing w:after="120"/>
        <w:jc w:val="center"/>
        <w:rPr>
          <w:rFonts w:ascii="Arial" w:hAnsi="Arial" w:cs="Arial"/>
          <w:iCs/>
        </w:rPr>
      </w:pPr>
      <w:r w:rsidRPr="000D654E">
        <w:rPr>
          <w:rFonts w:ascii="Arial" w:hAnsi="Arial" w:cs="Arial"/>
          <w:b/>
          <w:iCs/>
        </w:rPr>
        <w:t>Table E.1:</w:t>
      </w:r>
      <w:r w:rsidRPr="000D654E">
        <w:rPr>
          <w:rFonts w:ascii="Arial" w:hAnsi="Arial" w:cs="Arial"/>
          <w:iCs/>
        </w:rPr>
        <w:t xml:space="preserve"> </w:t>
      </w:r>
      <w:r w:rsidRPr="000D654E">
        <w:rPr>
          <w:rFonts w:ascii="Arial" w:hAnsi="Arial" w:cs="Arial"/>
          <w:i/>
          <w:iCs/>
        </w:rPr>
        <w:t>Performance Ratings</w:t>
      </w:r>
    </w:p>
    <w:tbl>
      <w:tblPr>
        <w:tblStyle w:val="TableGrid"/>
        <w:tblW w:w="9112" w:type="dxa"/>
        <w:jc w:val="center"/>
        <w:tblLook w:val="01E0" w:firstRow="1" w:lastRow="1" w:firstColumn="1" w:lastColumn="1" w:noHBand="0" w:noVBand="0"/>
      </w:tblPr>
      <w:tblGrid>
        <w:gridCol w:w="3262"/>
        <w:gridCol w:w="5850"/>
      </w:tblGrid>
      <w:tr w:rsidRPr="004F396E" w:rsidR="00F05CD5" w:rsidTr="68D86B1A" w14:paraId="2DBE28ED" w14:textId="77777777">
        <w:trPr>
          <w:trHeight w:val="306"/>
          <w:tblHeader/>
          <w:jc w:val="center"/>
        </w:trPr>
        <w:tc>
          <w:tcPr>
            <w:tcW w:w="3262" w:type="dxa"/>
            <w:tcBorders>
              <w:top w:val="single" w:color="000080" w:sz="4" w:space="0"/>
              <w:left w:val="single" w:color="000080" w:sz="4" w:space="0"/>
              <w:bottom w:val="single" w:color="FFFFFF" w:themeColor="background1" w:sz="4" w:space="0"/>
              <w:right w:val="single" w:color="FFFFFF" w:themeColor="background1" w:sz="4" w:space="0"/>
            </w:tcBorders>
            <w:shd w:val="clear" w:color="auto" w:fill="000080"/>
            <w:tcMar>
              <w:top w:w="40" w:type="dxa"/>
              <w:left w:w="40" w:type="dxa"/>
              <w:bottom w:w="40" w:type="dxa"/>
              <w:right w:w="40" w:type="dxa"/>
            </w:tcMar>
            <w:vAlign w:val="center"/>
          </w:tcPr>
          <w:p w:rsidRPr="00B732BA" w:rsidR="00F05CD5" w:rsidP="00A02271" w:rsidRDefault="00F05CD5" w14:paraId="05FD2698" w14:textId="77777777">
            <w:pPr>
              <w:jc w:val="center"/>
              <w:rPr>
                <w:rFonts w:ascii="Arial" w:hAnsi="Arial" w:cs="Arial"/>
                <w:b/>
                <w:iCs/>
                <w:color w:val="FFFFFF"/>
                <w:sz w:val="20"/>
                <w:szCs w:val="20"/>
              </w:rPr>
            </w:pPr>
            <w:r w:rsidRPr="00B732BA">
              <w:rPr>
                <w:rFonts w:ascii="Arial" w:hAnsi="Arial" w:cs="Arial"/>
                <w:b/>
                <w:iCs/>
                <w:color w:val="FFFFFF"/>
                <w:sz w:val="20"/>
                <w:szCs w:val="20"/>
              </w:rPr>
              <w:t>Rating</w:t>
            </w:r>
          </w:p>
        </w:tc>
        <w:tc>
          <w:tcPr>
            <w:tcW w:w="5850" w:type="dxa"/>
            <w:tcBorders>
              <w:top w:val="single" w:color="000080" w:sz="4" w:space="0"/>
              <w:left w:val="single" w:color="FFFFFF" w:themeColor="background1" w:sz="4" w:space="0"/>
              <w:bottom w:val="single" w:color="FFFFFF" w:themeColor="background1" w:sz="4" w:space="0"/>
              <w:right w:val="single" w:color="000080" w:sz="4" w:space="0"/>
            </w:tcBorders>
            <w:shd w:val="clear" w:color="auto" w:fill="000080"/>
            <w:tcMar>
              <w:top w:w="40" w:type="dxa"/>
              <w:left w:w="40" w:type="dxa"/>
              <w:bottom w:w="40" w:type="dxa"/>
              <w:right w:w="40" w:type="dxa"/>
            </w:tcMar>
            <w:vAlign w:val="center"/>
          </w:tcPr>
          <w:p w:rsidRPr="00B732BA" w:rsidR="00F05CD5" w:rsidP="00A02271" w:rsidRDefault="00F05CD5" w14:paraId="5BBE4732" w14:textId="77777777">
            <w:pPr>
              <w:jc w:val="center"/>
              <w:rPr>
                <w:rFonts w:ascii="Arial" w:hAnsi="Arial" w:cs="Arial"/>
                <w:b/>
                <w:iCs/>
                <w:color w:val="FFFFFF"/>
                <w:sz w:val="20"/>
                <w:szCs w:val="20"/>
              </w:rPr>
            </w:pPr>
            <w:r w:rsidRPr="00B732BA">
              <w:rPr>
                <w:rFonts w:ascii="Arial" w:hAnsi="Arial" w:cs="Arial"/>
                <w:b/>
                <w:iCs/>
                <w:color w:val="FFFFFF"/>
                <w:sz w:val="20"/>
                <w:szCs w:val="20"/>
              </w:rPr>
              <w:t>Description</w:t>
            </w:r>
          </w:p>
        </w:tc>
      </w:tr>
      <w:tr w:rsidRPr="004F396E" w:rsidR="00F05CD5" w:rsidTr="68D86B1A" w14:paraId="309C72A4" w14:textId="77777777">
        <w:trPr>
          <w:jc w:val="center"/>
        </w:trPr>
        <w:tc>
          <w:tcPr>
            <w:tcW w:w="3262" w:type="dxa"/>
            <w:tcBorders>
              <w:top w:val="single" w:color="FFFFFF" w:themeColor="background1" w:sz="4" w:space="0"/>
              <w:left w:val="single" w:color="000080" w:sz="4" w:space="0"/>
            </w:tcBorders>
            <w:tcMar>
              <w:top w:w="40" w:type="dxa"/>
              <w:left w:w="40" w:type="dxa"/>
              <w:bottom w:w="40" w:type="dxa"/>
              <w:right w:w="40" w:type="dxa"/>
            </w:tcMar>
          </w:tcPr>
          <w:p w:rsidRPr="00B732BA" w:rsidR="00F05CD5" w:rsidP="68D86B1A" w:rsidRDefault="00F05CD5" w14:paraId="7334C4D1" w14:textId="263C8C5E">
            <w:pPr>
              <w:jc w:val="center"/>
              <w:rPr>
                <w:rFonts w:ascii="Arial" w:hAnsi="Arial" w:cs="Arial"/>
                <w:sz w:val="20"/>
                <w:szCs w:val="20"/>
              </w:rPr>
            </w:pPr>
            <w:r w:rsidRPr="68D86B1A" w:rsidR="68D86B1A">
              <w:rPr>
                <w:rFonts w:ascii="Arial" w:hAnsi="Arial" w:cs="Arial"/>
                <w:sz w:val="20"/>
                <w:szCs w:val="20"/>
              </w:rPr>
              <w:t xml:space="preserve">Performed </w:t>
            </w:r>
            <w:ins w:author="Guest User" w:date="2025-06-30T23:01:31.388Z" w:id="1555309198">
              <w:r w:rsidRPr="68D86B1A" w:rsidR="68D86B1A">
                <w:rPr>
                  <w:rFonts w:ascii="Arial" w:hAnsi="Arial" w:cs="Arial"/>
                  <w:sz w:val="20"/>
                  <w:szCs w:val="20"/>
                </w:rPr>
                <w:t>W</w:t>
              </w:r>
            </w:ins>
            <w:del w:author="Guest User" w:date="2025-06-30T23:01:30.294Z" w:id="307441773">
              <w:r w:rsidRPr="68D86B1A" w:rsidDel="68D86B1A">
                <w:rPr>
                  <w:rFonts w:ascii="Arial" w:hAnsi="Arial" w:cs="Arial"/>
                  <w:sz w:val="20"/>
                  <w:szCs w:val="20"/>
                </w:rPr>
                <w:delText>w</w:delText>
              </w:r>
            </w:del>
            <w:r w:rsidRPr="68D86B1A" w:rsidR="68D86B1A">
              <w:rPr>
                <w:rFonts w:ascii="Arial" w:hAnsi="Arial" w:cs="Arial"/>
                <w:sz w:val="20"/>
                <w:szCs w:val="20"/>
              </w:rPr>
              <w:t>ithout Challenges</w:t>
            </w:r>
          </w:p>
        </w:tc>
        <w:tc>
          <w:tcPr>
            <w:tcW w:w="5850" w:type="dxa"/>
            <w:tcBorders>
              <w:top w:val="single" w:color="FFFFFF" w:themeColor="background1" w:sz="4" w:space="0"/>
              <w:right w:val="single" w:color="000080" w:sz="4" w:space="0"/>
            </w:tcBorders>
            <w:tcMar>
              <w:top w:w="40" w:type="dxa"/>
              <w:left w:w="40" w:type="dxa"/>
              <w:bottom w:w="40" w:type="dxa"/>
              <w:right w:w="40" w:type="dxa"/>
            </w:tcMar>
          </w:tcPr>
          <w:p w:rsidRPr="00B732BA" w:rsidR="00F05CD5" w:rsidP="49297D3F" w:rsidRDefault="00F05CD5" w14:paraId="4A6F7305" w14:textId="77777777">
            <w:pPr>
              <w:rPr>
                <w:rFonts w:ascii="Arial" w:hAnsi="Arial" w:cs="Arial"/>
                <w:sz w:val="20"/>
                <w:szCs w:val="20"/>
              </w:rPr>
            </w:pPr>
            <w:r w:rsidRPr="49297D3F" w:rsidR="49297D3F">
              <w:rPr>
                <w:rFonts w:ascii="Arial" w:hAnsi="Arial" w:cs="Arial"/>
                <w:sz w:val="20"/>
                <w:szCs w:val="20"/>
              </w:rPr>
              <w:t xml:space="preserve">The performance measures and tasks associated with the activity were completed in a manner that achieved the </w:t>
            </w:r>
            <w:r w:rsidRPr="49297D3F" w:rsidR="49297D3F">
              <w:rPr>
                <w:rFonts w:ascii="Arial" w:hAnsi="Arial" w:cs="Arial"/>
                <w:sz w:val="20"/>
                <w:szCs w:val="20"/>
              </w:rPr>
              <w:t>objective(s)</w:t>
            </w:r>
            <w:r w:rsidRPr="49297D3F" w:rsidR="49297D3F">
              <w:rPr>
                <w:rFonts w:ascii="Arial" w:hAnsi="Arial" w:cs="Arial"/>
                <w:sz w:val="20"/>
                <w:szCs w:val="20"/>
              </w:rPr>
              <w:t xml:space="preserve"> and did not negatively </w:t>
            </w:r>
            <w:r w:rsidRPr="49297D3F" w:rsidR="49297D3F">
              <w:rPr>
                <w:rFonts w:ascii="Arial" w:hAnsi="Arial" w:cs="Arial"/>
                <w:sz w:val="20"/>
                <w:szCs w:val="20"/>
              </w:rPr>
              <w:t>impact</w:t>
            </w:r>
            <w:r w:rsidRPr="49297D3F" w:rsidR="49297D3F">
              <w:rPr>
                <w:rFonts w:ascii="Arial" w:hAnsi="Arial" w:cs="Arial"/>
                <w:sz w:val="20"/>
                <w:szCs w:val="20"/>
              </w:rPr>
              <w:t xml:space="preserve"> the performance of other activities</w:t>
            </w:r>
            <w:r w:rsidRPr="49297D3F" w:rsidR="49297D3F">
              <w:rPr>
                <w:rFonts w:ascii="Arial" w:hAnsi="Arial" w:cs="Arial"/>
                <w:sz w:val="20"/>
                <w:szCs w:val="20"/>
              </w:rPr>
              <w:t xml:space="preserve">. </w:t>
            </w:r>
            <w:del w:author="Guest User" w:date="2025-06-30T23:00:50.854Z" w:id="310449579">
              <w:r w:rsidRPr="49297D3F" w:rsidDel="49297D3F">
                <w:rPr>
                  <w:rFonts w:ascii="Arial" w:hAnsi="Arial" w:cs="Arial"/>
                  <w:sz w:val="20"/>
                  <w:szCs w:val="20"/>
                </w:rPr>
                <w:delText xml:space="preserve"> </w:delText>
              </w:r>
            </w:del>
            <w:r w:rsidRPr="49297D3F" w:rsidR="49297D3F">
              <w:rPr>
                <w:rFonts w:ascii="Arial" w:hAnsi="Arial" w:cs="Arial"/>
                <w:sz w:val="20"/>
                <w:szCs w:val="20"/>
              </w:rPr>
              <w:t xml:space="preserve">Performance of this activity did not contribute to </w:t>
            </w:r>
            <w:r w:rsidRPr="49297D3F" w:rsidR="49297D3F">
              <w:rPr>
                <w:rFonts w:ascii="Arial" w:hAnsi="Arial" w:cs="Arial"/>
                <w:sz w:val="20"/>
                <w:szCs w:val="20"/>
              </w:rPr>
              <w:t>additional</w:t>
            </w:r>
            <w:r w:rsidRPr="49297D3F" w:rsidR="49297D3F">
              <w:rPr>
                <w:rFonts w:ascii="Arial" w:hAnsi="Arial" w:cs="Arial"/>
                <w:sz w:val="20"/>
                <w:szCs w:val="20"/>
              </w:rPr>
              <w:t xml:space="preserve"> health and/or safety risks for the public or for emergency workers, and it was conducted </w:t>
            </w:r>
            <w:r w:rsidRPr="49297D3F" w:rsidR="49297D3F">
              <w:rPr>
                <w:rFonts w:ascii="Arial" w:hAnsi="Arial" w:cs="Arial"/>
                <w:sz w:val="20"/>
                <w:szCs w:val="20"/>
              </w:rPr>
              <w:t>in accordance with</w:t>
            </w:r>
            <w:r w:rsidRPr="49297D3F" w:rsidR="49297D3F">
              <w:rPr>
                <w:rFonts w:ascii="Arial" w:hAnsi="Arial" w:cs="Arial"/>
                <w:sz w:val="20"/>
                <w:szCs w:val="20"/>
              </w:rPr>
              <w:t xml:space="preserve"> applicable plans, policies, procedures, regulations, and laws.</w:t>
            </w:r>
          </w:p>
        </w:tc>
      </w:tr>
      <w:tr w:rsidRPr="004F396E" w:rsidR="00F05CD5" w:rsidTr="68D86B1A" w14:paraId="16C18FA0" w14:textId="77777777">
        <w:trPr>
          <w:jc w:val="center"/>
        </w:trPr>
        <w:tc>
          <w:tcPr>
            <w:tcW w:w="3262" w:type="dxa"/>
            <w:tcBorders>
              <w:left w:val="single" w:color="000080" w:sz="4" w:space="0"/>
            </w:tcBorders>
            <w:tcMar>
              <w:top w:w="40" w:type="dxa"/>
              <w:left w:w="40" w:type="dxa"/>
              <w:bottom w:w="40" w:type="dxa"/>
              <w:right w:w="40" w:type="dxa"/>
            </w:tcMar>
          </w:tcPr>
          <w:p w:rsidRPr="00B732BA" w:rsidR="00F05CD5" w:rsidP="68D86B1A" w:rsidRDefault="00F05CD5" w14:paraId="7CE6BFA9" w14:textId="08479AB5">
            <w:pPr>
              <w:jc w:val="center"/>
              <w:rPr>
                <w:rFonts w:ascii="Arial" w:hAnsi="Arial" w:cs="Arial"/>
                <w:sz w:val="20"/>
                <w:szCs w:val="20"/>
              </w:rPr>
            </w:pPr>
            <w:r w:rsidRPr="68D86B1A" w:rsidR="68D86B1A">
              <w:rPr>
                <w:rFonts w:ascii="Arial" w:hAnsi="Arial" w:cs="Arial"/>
                <w:sz w:val="20"/>
                <w:szCs w:val="20"/>
              </w:rPr>
              <w:t xml:space="preserve">Performed </w:t>
            </w:r>
            <w:ins w:author="Guest User" w:date="2025-06-30T23:01:22.958Z" w:id="399775673">
              <w:r w:rsidRPr="68D86B1A" w:rsidR="68D86B1A">
                <w:rPr>
                  <w:rFonts w:ascii="Arial" w:hAnsi="Arial" w:cs="Arial"/>
                  <w:sz w:val="20"/>
                  <w:szCs w:val="20"/>
                </w:rPr>
                <w:t>W</w:t>
              </w:r>
            </w:ins>
            <w:del w:author="Guest User" w:date="2025-06-30T23:01:21.97Z" w:id="457403252">
              <w:r w:rsidRPr="68D86B1A" w:rsidDel="68D86B1A">
                <w:rPr>
                  <w:rFonts w:ascii="Arial" w:hAnsi="Arial" w:cs="Arial"/>
                  <w:sz w:val="20"/>
                  <w:szCs w:val="20"/>
                </w:rPr>
                <w:delText>w</w:delText>
              </w:r>
            </w:del>
            <w:r w:rsidRPr="68D86B1A" w:rsidR="68D86B1A">
              <w:rPr>
                <w:rFonts w:ascii="Arial" w:hAnsi="Arial" w:cs="Arial"/>
                <w:sz w:val="20"/>
                <w:szCs w:val="20"/>
              </w:rPr>
              <w:t>ith Some Challenges, but Adequately</w:t>
            </w:r>
          </w:p>
        </w:tc>
        <w:tc>
          <w:tcPr>
            <w:tcW w:w="5850" w:type="dxa"/>
            <w:tcBorders>
              <w:right w:val="single" w:color="000080" w:sz="4" w:space="0"/>
            </w:tcBorders>
            <w:tcMar>
              <w:top w:w="40" w:type="dxa"/>
              <w:left w:w="40" w:type="dxa"/>
              <w:bottom w:w="40" w:type="dxa"/>
              <w:right w:w="40" w:type="dxa"/>
            </w:tcMar>
          </w:tcPr>
          <w:p w:rsidRPr="00B732BA" w:rsidR="00F05CD5" w:rsidP="49297D3F" w:rsidRDefault="00F05CD5" w14:paraId="3B53BE8A" w14:textId="0FD87AB4">
            <w:pPr>
              <w:rPr>
                <w:rFonts w:ascii="Arial" w:hAnsi="Arial" w:cs="Arial"/>
                <w:sz w:val="20"/>
                <w:szCs w:val="20"/>
              </w:rPr>
            </w:pPr>
            <w:r w:rsidRPr="49297D3F" w:rsidR="49297D3F">
              <w:rPr>
                <w:rFonts w:ascii="Arial" w:hAnsi="Arial" w:cs="Arial"/>
                <w:sz w:val="20"/>
                <w:szCs w:val="20"/>
              </w:rPr>
              <w:t xml:space="preserve">The performance measures and tasks associated with the activity were completed in a manner that achieved the </w:t>
            </w:r>
            <w:r w:rsidRPr="49297D3F" w:rsidR="49297D3F">
              <w:rPr>
                <w:rFonts w:ascii="Arial" w:hAnsi="Arial" w:cs="Arial"/>
                <w:sz w:val="20"/>
                <w:szCs w:val="20"/>
              </w:rPr>
              <w:t>objective(s)</w:t>
            </w:r>
            <w:r w:rsidRPr="49297D3F" w:rsidR="49297D3F">
              <w:rPr>
                <w:rFonts w:ascii="Arial" w:hAnsi="Arial" w:cs="Arial"/>
                <w:sz w:val="20"/>
                <w:szCs w:val="20"/>
              </w:rPr>
              <w:t xml:space="preserve"> and did not negatively </w:t>
            </w:r>
            <w:r w:rsidRPr="49297D3F" w:rsidR="49297D3F">
              <w:rPr>
                <w:rFonts w:ascii="Arial" w:hAnsi="Arial" w:cs="Arial"/>
                <w:sz w:val="20"/>
                <w:szCs w:val="20"/>
              </w:rPr>
              <w:t>impact</w:t>
            </w:r>
            <w:r w:rsidRPr="49297D3F" w:rsidR="49297D3F">
              <w:rPr>
                <w:rFonts w:ascii="Arial" w:hAnsi="Arial" w:cs="Arial"/>
                <w:sz w:val="20"/>
                <w:szCs w:val="20"/>
              </w:rPr>
              <w:t xml:space="preserve"> the performance of other activities. </w:t>
            </w:r>
            <w:del w:author="Guest User" w:date="2025-06-30T23:00:41.2Z" w:id="1593783874">
              <w:r w:rsidRPr="49297D3F" w:rsidDel="49297D3F">
                <w:rPr>
                  <w:rFonts w:ascii="Arial" w:hAnsi="Arial" w:cs="Arial"/>
                  <w:sz w:val="20"/>
                  <w:szCs w:val="20"/>
                </w:rPr>
                <w:delText xml:space="preserve"> </w:delText>
              </w:r>
            </w:del>
            <w:r w:rsidRPr="49297D3F" w:rsidR="49297D3F">
              <w:rPr>
                <w:rFonts w:ascii="Arial" w:hAnsi="Arial" w:cs="Arial"/>
                <w:sz w:val="20"/>
                <w:szCs w:val="20"/>
              </w:rPr>
              <w:t xml:space="preserve">Performance of this activity did not contribute to </w:t>
            </w:r>
            <w:r w:rsidRPr="49297D3F" w:rsidR="49297D3F">
              <w:rPr>
                <w:rFonts w:ascii="Arial" w:hAnsi="Arial" w:cs="Arial"/>
                <w:sz w:val="20"/>
                <w:szCs w:val="20"/>
              </w:rPr>
              <w:t>additional</w:t>
            </w:r>
            <w:r w:rsidRPr="49297D3F" w:rsidR="49297D3F">
              <w:rPr>
                <w:rFonts w:ascii="Arial" w:hAnsi="Arial" w:cs="Arial"/>
                <w:sz w:val="20"/>
                <w:szCs w:val="20"/>
              </w:rPr>
              <w:t xml:space="preserve"> health and/or safety risks for the public or for emergency workers, and it was conducted </w:t>
            </w:r>
            <w:r w:rsidRPr="49297D3F" w:rsidR="49297D3F">
              <w:rPr>
                <w:rFonts w:ascii="Arial" w:hAnsi="Arial" w:cs="Arial"/>
                <w:sz w:val="20"/>
                <w:szCs w:val="20"/>
              </w:rPr>
              <w:t>in accordance with</w:t>
            </w:r>
            <w:r w:rsidRPr="49297D3F" w:rsidR="49297D3F">
              <w:rPr>
                <w:rFonts w:ascii="Arial" w:hAnsi="Arial" w:cs="Arial"/>
                <w:sz w:val="20"/>
                <w:szCs w:val="20"/>
              </w:rPr>
              <w:t xml:space="preserve"> applicable plans, policies, procedures, regulations, and laws.  However, opportunities to enhance effectiveness and/or efficiency were </w:t>
            </w:r>
            <w:r w:rsidRPr="49297D3F" w:rsidR="49297D3F">
              <w:rPr>
                <w:rFonts w:ascii="Arial" w:hAnsi="Arial" w:cs="Arial"/>
                <w:sz w:val="20"/>
                <w:szCs w:val="20"/>
              </w:rPr>
              <w:t>identified</w:t>
            </w:r>
            <w:r w:rsidRPr="49297D3F" w:rsidR="49297D3F">
              <w:rPr>
                <w:rFonts w:ascii="Arial" w:hAnsi="Arial" w:cs="Arial"/>
                <w:sz w:val="20"/>
                <w:szCs w:val="20"/>
              </w:rPr>
              <w:t>.</w:t>
            </w:r>
          </w:p>
        </w:tc>
      </w:tr>
      <w:tr w:rsidRPr="004F396E" w:rsidR="00F05CD5" w:rsidTr="68D86B1A" w14:paraId="77A96DEC" w14:textId="77777777">
        <w:trPr>
          <w:jc w:val="center"/>
        </w:trPr>
        <w:tc>
          <w:tcPr>
            <w:tcW w:w="3262" w:type="dxa"/>
            <w:tcBorders>
              <w:left w:val="single" w:color="000080" w:sz="4" w:space="0"/>
            </w:tcBorders>
            <w:tcMar>
              <w:top w:w="40" w:type="dxa"/>
              <w:left w:w="40" w:type="dxa"/>
              <w:bottom w:w="40" w:type="dxa"/>
              <w:right w:w="40" w:type="dxa"/>
            </w:tcMar>
          </w:tcPr>
          <w:p w:rsidRPr="00B732BA" w:rsidR="00F05CD5" w:rsidP="68D86B1A" w:rsidRDefault="00F05CD5" w14:paraId="1AAF9849" w14:textId="294DB5CF">
            <w:pPr>
              <w:jc w:val="center"/>
              <w:rPr>
                <w:rFonts w:ascii="Arial" w:hAnsi="Arial" w:cs="Arial"/>
                <w:sz w:val="20"/>
                <w:szCs w:val="20"/>
              </w:rPr>
            </w:pPr>
            <w:r w:rsidRPr="68D86B1A" w:rsidR="68D86B1A">
              <w:rPr>
                <w:rFonts w:ascii="Arial" w:hAnsi="Arial" w:cs="Arial"/>
                <w:sz w:val="20"/>
                <w:szCs w:val="20"/>
              </w:rPr>
              <w:t xml:space="preserve">Performed </w:t>
            </w:r>
            <w:ins w:author="Guest User" w:date="2025-06-30T23:01:17.252Z" w:id="579455171">
              <w:r w:rsidRPr="68D86B1A" w:rsidR="68D86B1A">
                <w:rPr>
                  <w:rFonts w:ascii="Arial" w:hAnsi="Arial" w:cs="Arial"/>
                  <w:sz w:val="20"/>
                  <w:szCs w:val="20"/>
                </w:rPr>
                <w:t>W</w:t>
              </w:r>
            </w:ins>
            <w:del w:author="Guest User" w:date="2025-06-30T23:01:15.848Z" w:id="275815257">
              <w:r w:rsidRPr="68D86B1A" w:rsidDel="68D86B1A">
                <w:rPr>
                  <w:rFonts w:ascii="Arial" w:hAnsi="Arial" w:cs="Arial"/>
                  <w:sz w:val="20"/>
                  <w:szCs w:val="20"/>
                </w:rPr>
                <w:delText>w</w:delText>
              </w:r>
            </w:del>
            <w:r w:rsidRPr="68D86B1A" w:rsidR="68D86B1A">
              <w:rPr>
                <w:rFonts w:ascii="Arial" w:hAnsi="Arial" w:cs="Arial"/>
                <w:sz w:val="20"/>
                <w:szCs w:val="20"/>
              </w:rPr>
              <w:t>ith Major Challenges</w:t>
            </w:r>
          </w:p>
        </w:tc>
        <w:tc>
          <w:tcPr>
            <w:tcW w:w="5850" w:type="dxa"/>
            <w:tcBorders>
              <w:right w:val="single" w:color="000080" w:sz="4" w:space="0"/>
            </w:tcBorders>
            <w:tcMar>
              <w:top w:w="40" w:type="dxa"/>
              <w:left w:w="40" w:type="dxa"/>
              <w:bottom w:w="40" w:type="dxa"/>
              <w:right w:w="40" w:type="dxa"/>
            </w:tcMar>
          </w:tcPr>
          <w:p w:rsidRPr="00B732BA" w:rsidR="00F05CD5" w:rsidP="00A02271" w:rsidRDefault="00F05CD5" w14:paraId="5D71F3F9" w14:textId="77777777">
            <w:pPr>
              <w:rPr>
                <w:rFonts w:ascii="Arial" w:hAnsi="Arial" w:cs="Arial"/>
                <w:iCs/>
                <w:sz w:val="20"/>
              </w:rPr>
            </w:pPr>
            <w:r w:rsidRPr="00B732BA">
              <w:rPr>
                <w:rFonts w:ascii="Arial" w:hAnsi="Arial" w:cs="Arial"/>
                <w:iCs/>
                <w:sz w:val="20"/>
              </w:rPr>
              <w:t>The performance measures and tasks associated with the activity were completed in a manner that achieved the objective(s), but some or all of the following were observed: demonstrated performance had a negative impact on the performance of other activities; contributed to additional health and/or safety risks for the public or for emergency workers; and/or, was not conducted in accordance with applicable plans, policies, procedures, regulations, and laws.</w:t>
            </w:r>
          </w:p>
        </w:tc>
      </w:tr>
      <w:tr w:rsidRPr="004F396E" w:rsidR="00F05CD5" w:rsidTr="68D86B1A" w14:paraId="6A3C98D4" w14:textId="77777777">
        <w:trPr>
          <w:jc w:val="center"/>
        </w:trPr>
        <w:tc>
          <w:tcPr>
            <w:tcW w:w="3262" w:type="dxa"/>
            <w:tcBorders>
              <w:left w:val="single" w:color="000080" w:sz="4" w:space="0"/>
              <w:bottom w:val="single" w:color="000080" w:sz="4" w:space="0"/>
            </w:tcBorders>
            <w:tcMar>
              <w:top w:w="40" w:type="dxa"/>
              <w:left w:w="40" w:type="dxa"/>
              <w:bottom w:w="40" w:type="dxa"/>
              <w:right w:w="40" w:type="dxa"/>
            </w:tcMar>
          </w:tcPr>
          <w:p w:rsidRPr="00B732BA" w:rsidR="00F05CD5" w:rsidP="00AC5018" w:rsidRDefault="00F05CD5" w14:paraId="39EAE81A" w14:textId="77777777">
            <w:pPr>
              <w:jc w:val="center"/>
              <w:rPr>
                <w:rFonts w:ascii="Arial" w:hAnsi="Arial" w:cs="Arial"/>
                <w:iCs/>
                <w:sz w:val="20"/>
              </w:rPr>
            </w:pPr>
            <w:r w:rsidRPr="00B732BA">
              <w:rPr>
                <w:rFonts w:ascii="Arial" w:hAnsi="Arial" w:cs="Arial"/>
                <w:iCs/>
                <w:sz w:val="20"/>
              </w:rPr>
              <w:t>Unable to be Performed</w:t>
            </w:r>
          </w:p>
        </w:tc>
        <w:tc>
          <w:tcPr>
            <w:tcW w:w="5850" w:type="dxa"/>
            <w:tcBorders>
              <w:bottom w:val="single" w:color="000080" w:sz="4" w:space="0"/>
              <w:right w:val="single" w:color="000080" w:sz="4" w:space="0"/>
            </w:tcBorders>
            <w:tcMar>
              <w:top w:w="40" w:type="dxa"/>
              <w:left w:w="40" w:type="dxa"/>
              <w:bottom w:w="40" w:type="dxa"/>
              <w:right w:w="40" w:type="dxa"/>
            </w:tcMar>
          </w:tcPr>
          <w:p w:rsidRPr="00B732BA" w:rsidR="00F05CD5" w:rsidP="00A02271" w:rsidRDefault="00F05CD5" w14:paraId="03D7008B" w14:textId="77777777">
            <w:pPr>
              <w:rPr>
                <w:rFonts w:ascii="Arial" w:hAnsi="Arial" w:cs="Arial"/>
                <w:iCs/>
                <w:sz w:val="20"/>
              </w:rPr>
            </w:pPr>
            <w:r w:rsidRPr="00B732BA">
              <w:rPr>
                <w:rFonts w:ascii="Arial" w:hAnsi="Arial" w:cs="Arial"/>
                <w:iCs/>
                <w:sz w:val="20"/>
              </w:rPr>
              <w:t>The performance measures and tasks associated with the activity were not performed in a manner that achieved the objective(s).</w:t>
            </w:r>
          </w:p>
        </w:tc>
      </w:tr>
    </w:tbl>
    <w:p w:rsidRPr="004F396E" w:rsidR="00F05CD5" w:rsidP="00F05CD5" w:rsidRDefault="00F05CD5" w14:paraId="31BFF008" w14:textId="77777777">
      <w:pPr>
        <w:rPr>
          <w:rFonts w:ascii="Times New Roman" w:hAnsi="Times New Roman"/>
          <w:highlight w:val="yellow"/>
        </w:rPr>
        <w:sectPr w:rsidRPr="004F396E" w:rsidR="00F05CD5" w:rsidSect="00C26EB3">
          <w:footerReference w:type="default" r:id="rId24"/>
          <w:pgSz w:w="12240" w:h="15840" w:orient="portrait" w:code="1"/>
          <w:pgMar w:top="1714" w:right="1440" w:bottom="1440" w:left="1440" w:header="720" w:footer="720" w:gutter="0"/>
          <w:cols w:space="720"/>
          <w:docGrid w:linePitch="360"/>
        </w:sectPr>
      </w:pPr>
    </w:p>
    <w:p w:rsidRPr="00C57DA1" w:rsidR="00250E6F" w:rsidP="00250E6F" w:rsidRDefault="00250E6F" w14:paraId="2B6835C7" w14:textId="77777777">
      <w:pPr>
        <w:pStyle w:val="SectionHeading1"/>
      </w:pPr>
      <w:r>
        <w:t xml:space="preserve">Appendix </w:t>
      </w:r>
      <w:r w:rsidR="00C64201">
        <w:t>F</w:t>
      </w:r>
      <w:r>
        <w:t>: Acronyms</w:t>
      </w:r>
    </w:p>
    <w:p w:rsidRPr="004F396E" w:rsidR="00F05CD5" w:rsidP="006167F2" w:rsidRDefault="00F05CD5" w14:paraId="57E3E916" w14:textId="77777777">
      <w:pPr>
        <w:widowControl/>
        <w:autoSpaceDE/>
        <w:autoSpaceDN/>
        <w:adjustRightInd/>
        <w:rPr>
          <w:rFonts w:ascii="Times New Roman" w:hAnsi="Times New Roman"/>
        </w:rPr>
      </w:pPr>
      <w:r w:rsidRPr="0088412A">
        <w:rPr>
          <w:rFonts w:ascii="Times New Roman" w:hAnsi="Times New Roman"/>
          <w:highlight w:val="lightGray"/>
        </w:rPr>
        <w:t xml:space="preserve">[Any acronym used in the </w:t>
      </w:r>
      <w:smartTag w:uri="urn:schemas-microsoft-com:office:smarttags" w:element="place">
        <w:r w:rsidRPr="0088412A">
          <w:rPr>
            <w:rFonts w:ascii="Times New Roman" w:hAnsi="Times New Roman"/>
            <w:highlight w:val="lightGray"/>
          </w:rPr>
          <w:t>AAR</w:t>
        </w:r>
      </w:smartTag>
      <w:r w:rsidRPr="0088412A">
        <w:rPr>
          <w:rFonts w:ascii="Times New Roman" w:hAnsi="Times New Roman"/>
          <w:highlight w:val="lightGray"/>
        </w:rPr>
        <w:t xml:space="preserve"> should be listed alphabetically and spelled out.]</w:t>
      </w:r>
    </w:p>
    <w:p w:rsidR="000C617D" w:rsidP="006167F2" w:rsidRDefault="000C617D" w14:paraId="5D71CA01" w14:textId="77777777">
      <w:pPr>
        <w:widowControl/>
        <w:autoSpaceDE/>
        <w:autoSpaceDN/>
        <w:adjustRightInd/>
        <w:rPr>
          <w:rFonts w:ascii="Times New Roman" w:hAnsi="Times New Roman"/>
        </w:rPr>
      </w:pPr>
    </w:p>
    <w:p w:rsidRPr="008A3D31" w:rsidR="008A3D31" w:rsidP="008A3D31" w:rsidRDefault="008A3D31" w14:paraId="715F8078" w14:textId="77777777">
      <w:pPr>
        <w:spacing w:after="120"/>
        <w:jc w:val="center"/>
        <w:rPr>
          <w:rFonts w:ascii="Arial" w:hAnsi="Arial" w:cs="Arial"/>
          <w:iCs/>
        </w:rPr>
      </w:pPr>
      <w:r>
        <w:rPr>
          <w:rFonts w:ascii="Arial" w:hAnsi="Arial" w:cs="Arial"/>
          <w:b/>
          <w:iCs/>
        </w:rPr>
        <w:t>Table F</w:t>
      </w:r>
      <w:r w:rsidRPr="000D654E">
        <w:rPr>
          <w:rFonts w:ascii="Arial" w:hAnsi="Arial" w:cs="Arial"/>
          <w:b/>
          <w:iCs/>
        </w:rPr>
        <w:t>.1:</w:t>
      </w:r>
      <w:r w:rsidRPr="000D654E">
        <w:rPr>
          <w:rFonts w:ascii="Arial" w:hAnsi="Arial" w:cs="Arial"/>
          <w:iCs/>
        </w:rPr>
        <w:t xml:space="preserve"> </w:t>
      </w:r>
      <w:r>
        <w:rPr>
          <w:rFonts w:ascii="Arial" w:hAnsi="Arial" w:cs="Arial"/>
          <w:i/>
          <w:iCs/>
        </w:rPr>
        <w:t>Acronyms</w:t>
      </w:r>
    </w:p>
    <w:tbl>
      <w:tblPr>
        <w:tblStyle w:val="TableGrid"/>
        <w:tblW w:w="9180" w:type="dxa"/>
        <w:tblInd w:w="108" w:type="dxa"/>
        <w:tblLayout w:type="fixed"/>
        <w:tblLook w:val="01E0" w:firstRow="1" w:lastRow="1" w:firstColumn="1" w:lastColumn="1" w:noHBand="0" w:noVBand="0"/>
      </w:tblPr>
      <w:tblGrid>
        <w:gridCol w:w="2160"/>
        <w:gridCol w:w="7020"/>
      </w:tblGrid>
      <w:tr w:rsidRPr="0005007B" w:rsidR="004153DC" w:rsidTr="008A3D31" w14:paraId="2713185A" w14:textId="77777777">
        <w:trPr>
          <w:trHeight w:val="277"/>
          <w:tblHeader/>
        </w:trPr>
        <w:tc>
          <w:tcPr>
            <w:tcW w:w="2160" w:type="dxa"/>
            <w:tcBorders>
              <w:top w:val="single" w:color="000080" w:sz="4" w:space="0"/>
              <w:left w:val="single" w:color="000080" w:sz="4" w:space="0"/>
              <w:bottom w:val="single" w:color="FFFFFF" w:sz="4" w:space="0"/>
              <w:right w:val="single" w:color="FFFFFF" w:sz="4" w:space="0"/>
            </w:tcBorders>
            <w:shd w:val="clear" w:color="auto" w:fill="000080"/>
          </w:tcPr>
          <w:p w:rsidRPr="008A3D31" w:rsidR="004153DC" w:rsidP="00A56A8A" w:rsidRDefault="004153DC" w14:paraId="77D08250" w14:textId="77777777">
            <w:pPr>
              <w:pStyle w:val="HSEEPTableTitle"/>
              <w:jc w:val="center"/>
              <w:rPr>
                <w:rFonts w:ascii="Arial" w:hAnsi="Arial" w:cs="Arial"/>
                <w:sz w:val="20"/>
                <w:szCs w:val="20"/>
              </w:rPr>
            </w:pPr>
            <w:r w:rsidRPr="008A3D31">
              <w:rPr>
                <w:rFonts w:ascii="Arial" w:hAnsi="Arial" w:cs="Arial"/>
                <w:sz w:val="20"/>
                <w:szCs w:val="20"/>
              </w:rPr>
              <w:t>Acronym</w:t>
            </w:r>
          </w:p>
        </w:tc>
        <w:tc>
          <w:tcPr>
            <w:tcW w:w="7020" w:type="dxa"/>
            <w:tcBorders>
              <w:top w:val="single" w:color="000080" w:sz="4" w:space="0"/>
              <w:left w:val="single" w:color="FFFFFF" w:sz="4" w:space="0"/>
              <w:bottom w:val="single" w:color="FFFFFF" w:sz="4" w:space="0"/>
              <w:right w:val="single" w:color="000080" w:sz="4" w:space="0"/>
            </w:tcBorders>
            <w:shd w:val="clear" w:color="auto" w:fill="000080"/>
          </w:tcPr>
          <w:p w:rsidRPr="008A3D31" w:rsidR="004153DC" w:rsidP="00A56A8A" w:rsidRDefault="004153DC" w14:paraId="152427AF" w14:textId="77777777">
            <w:pPr>
              <w:pStyle w:val="HSEEPTableTitle"/>
              <w:tabs>
                <w:tab w:val="left" w:pos="1590"/>
                <w:tab w:val="left" w:pos="1995"/>
              </w:tabs>
              <w:ind w:right="1080"/>
              <w:jc w:val="center"/>
              <w:rPr>
                <w:rFonts w:ascii="Arial" w:hAnsi="Arial" w:cs="Arial"/>
                <w:iCs/>
                <w:sz w:val="20"/>
                <w:szCs w:val="20"/>
              </w:rPr>
            </w:pPr>
            <w:r w:rsidRPr="008A3D31">
              <w:rPr>
                <w:rFonts w:ascii="Arial" w:hAnsi="Arial" w:cs="Arial"/>
                <w:iCs/>
                <w:sz w:val="20"/>
                <w:szCs w:val="20"/>
              </w:rPr>
              <w:t>Meaning</w:t>
            </w:r>
          </w:p>
        </w:tc>
      </w:tr>
      <w:tr w:rsidRPr="004877D9" w:rsidR="004153DC" w:rsidTr="00C12692" w14:paraId="003F1CAB" w14:textId="77777777">
        <w:tc>
          <w:tcPr>
            <w:tcW w:w="2160" w:type="dxa"/>
            <w:tcBorders>
              <w:top w:val="single" w:color="FFFFFF" w:sz="4" w:space="0"/>
              <w:left w:val="single" w:color="000080" w:sz="4" w:space="0"/>
            </w:tcBorders>
          </w:tcPr>
          <w:p w:rsidRPr="003B18AA" w:rsidR="004153DC" w:rsidP="00A56A8A" w:rsidRDefault="004153DC" w14:paraId="2299FBE1" w14:textId="77777777">
            <w:pPr>
              <w:pStyle w:val="HSEEPPara"/>
              <w:rPr>
                <w:rFonts w:ascii="Times New Roman" w:hAnsi="Times New Roman"/>
                <w:sz w:val="20"/>
                <w:szCs w:val="20"/>
              </w:rPr>
            </w:pPr>
          </w:p>
        </w:tc>
        <w:tc>
          <w:tcPr>
            <w:tcW w:w="7020" w:type="dxa"/>
            <w:tcBorders>
              <w:top w:val="single" w:color="FFFFFF" w:sz="4" w:space="0"/>
              <w:right w:val="single" w:color="000080" w:sz="4" w:space="0"/>
            </w:tcBorders>
          </w:tcPr>
          <w:p w:rsidRPr="003B18AA" w:rsidR="004153DC" w:rsidP="00A56A8A" w:rsidRDefault="004153DC" w14:paraId="0860AFA6" w14:textId="77777777">
            <w:pPr>
              <w:pStyle w:val="HSEEPPara"/>
              <w:rPr>
                <w:rFonts w:ascii="Times New Roman" w:hAnsi="Times New Roman"/>
                <w:sz w:val="20"/>
                <w:szCs w:val="20"/>
              </w:rPr>
            </w:pPr>
          </w:p>
        </w:tc>
      </w:tr>
      <w:tr w:rsidRPr="004877D9" w:rsidR="004153DC" w:rsidTr="00C12692" w14:paraId="474F0080" w14:textId="77777777">
        <w:tc>
          <w:tcPr>
            <w:tcW w:w="2160" w:type="dxa"/>
            <w:tcBorders>
              <w:left w:val="single" w:color="000080" w:sz="4" w:space="0"/>
            </w:tcBorders>
          </w:tcPr>
          <w:p w:rsidRPr="003B18AA" w:rsidR="004153DC" w:rsidP="00A56A8A" w:rsidRDefault="004153DC" w14:paraId="103B89CA" w14:textId="77777777">
            <w:pPr>
              <w:pStyle w:val="HSEEPPara"/>
              <w:rPr>
                <w:rFonts w:ascii="Times New Roman" w:hAnsi="Times New Roman"/>
                <w:sz w:val="20"/>
                <w:szCs w:val="20"/>
              </w:rPr>
            </w:pPr>
          </w:p>
        </w:tc>
        <w:tc>
          <w:tcPr>
            <w:tcW w:w="7020" w:type="dxa"/>
            <w:tcBorders>
              <w:right w:val="single" w:color="000080" w:sz="4" w:space="0"/>
            </w:tcBorders>
          </w:tcPr>
          <w:p w:rsidRPr="003B18AA" w:rsidR="004153DC" w:rsidP="00A56A8A" w:rsidRDefault="004153DC" w14:paraId="5721D0AA" w14:textId="77777777">
            <w:pPr>
              <w:pStyle w:val="HSEEPPara"/>
              <w:rPr>
                <w:rFonts w:ascii="Times New Roman" w:hAnsi="Times New Roman"/>
                <w:sz w:val="20"/>
                <w:szCs w:val="20"/>
              </w:rPr>
            </w:pPr>
          </w:p>
        </w:tc>
      </w:tr>
      <w:tr w:rsidRPr="004877D9" w:rsidR="004153DC" w:rsidTr="00C12692" w14:paraId="1371AA48" w14:textId="77777777">
        <w:tc>
          <w:tcPr>
            <w:tcW w:w="2160" w:type="dxa"/>
            <w:tcBorders>
              <w:left w:val="single" w:color="000080" w:sz="4" w:space="0"/>
            </w:tcBorders>
          </w:tcPr>
          <w:p w:rsidRPr="003B18AA" w:rsidR="004153DC" w:rsidP="00A56A8A" w:rsidRDefault="004153DC" w14:paraId="3CD30C63" w14:textId="77777777">
            <w:pPr>
              <w:pStyle w:val="HSEEPPara"/>
              <w:rPr>
                <w:rFonts w:ascii="Times New Roman" w:hAnsi="Times New Roman"/>
                <w:sz w:val="20"/>
                <w:szCs w:val="20"/>
              </w:rPr>
            </w:pPr>
          </w:p>
        </w:tc>
        <w:tc>
          <w:tcPr>
            <w:tcW w:w="7020" w:type="dxa"/>
            <w:tcBorders>
              <w:right w:val="single" w:color="000080" w:sz="4" w:space="0"/>
            </w:tcBorders>
          </w:tcPr>
          <w:p w:rsidRPr="003B18AA" w:rsidR="004153DC" w:rsidP="00A56A8A" w:rsidRDefault="004153DC" w14:paraId="078EFC4C" w14:textId="77777777">
            <w:pPr>
              <w:pStyle w:val="HSEEPPara"/>
              <w:rPr>
                <w:rFonts w:ascii="Times New Roman" w:hAnsi="Times New Roman"/>
                <w:sz w:val="20"/>
                <w:szCs w:val="20"/>
              </w:rPr>
            </w:pPr>
          </w:p>
        </w:tc>
      </w:tr>
      <w:tr w:rsidR="004153DC" w:rsidTr="00C12692" w14:paraId="2E8EAE7F" w14:textId="77777777">
        <w:tc>
          <w:tcPr>
            <w:tcW w:w="2160" w:type="dxa"/>
            <w:tcBorders>
              <w:left w:val="single" w:color="000080" w:sz="4" w:space="0"/>
            </w:tcBorders>
          </w:tcPr>
          <w:p w:rsidRPr="003B18AA" w:rsidR="004153DC" w:rsidP="00A56A8A" w:rsidRDefault="004153DC" w14:paraId="0A9E4841" w14:textId="77777777">
            <w:pPr>
              <w:pStyle w:val="HSEEPPara"/>
              <w:rPr>
                <w:rFonts w:ascii="Times New Roman" w:hAnsi="Times New Roman"/>
                <w:sz w:val="20"/>
                <w:szCs w:val="20"/>
              </w:rPr>
            </w:pPr>
          </w:p>
        </w:tc>
        <w:tc>
          <w:tcPr>
            <w:tcW w:w="7020" w:type="dxa"/>
            <w:tcBorders>
              <w:right w:val="single" w:color="000080" w:sz="4" w:space="0"/>
            </w:tcBorders>
          </w:tcPr>
          <w:p w:rsidRPr="003B18AA" w:rsidR="004153DC" w:rsidP="00A56A8A" w:rsidRDefault="004153DC" w14:paraId="75468CA6" w14:textId="77777777">
            <w:pPr>
              <w:pStyle w:val="HSEEPPara"/>
              <w:rPr>
                <w:rFonts w:ascii="Times New Roman" w:hAnsi="Times New Roman"/>
                <w:sz w:val="20"/>
                <w:szCs w:val="20"/>
              </w:rPr>
            </w:pPr>
          </w:p>
        </w:tc>
      </w:tr>
      <w:tr w:rsidRPr="004877D9" w:rsidR="004153DC" w:rsidTr="00C12692" w14:paraId="50A3E439" w14:textId="77777777">
        <w:tc>
          <w:tcPr>
            <w:tcW w:w="2160" w:type="dxa"/>
            <w:tcBorders>
              <w:left w:val="single" w:color="000080" w:sz="4" w:space="0"/>
            </w:tcBorders>
          </w:tcPr>
          <w:p w:rsidRPr="003B18AA" w:rsidR="004153DC" w:rsidP="00A56A8A" w:rsidRDefault="004153DC" w14:paraId="32C91115" w14:textId="77777777">
            <w:pPr>
              <w:pStyle w:val="HSEEPPara"/>
              <w:rPr>
                <w:rFonts w:ascii="Times New Roman" w:hAnsi="Times New Roman"/>
                <w:sz w:val="20"/>
                <w:szCs w:val="20"/>
              </w:rPr>
            </w:pPr>
          </w:p>
        </w:tc>
        <w:tc>
          <w:tcPr>
            <w:tcW w:w="7020" w:type="dxa"/>
            <w:tcBorders>
              <w:right w:val="single" w:color="000080" w:sz="4" w:space="0"/>
            </w:tcBorders>
          </w:tcPr>
          <w:p w:rsidRPr="003B18AA" w:rsidR="004153DC" w:rsidP="00A56A8A" w:rsidRDefault="004153DC" w14:paraId="66A12F63" w14:textId="77777777">
            <w:pPr>
              <w:pStyle w:val="HSEEPPara"/>
              <w:rPr>
                <w:rFonts w:ascii="Times New Roman" w:hAnsi="Times New Roman"/>
                <w:sz w:val="20"/>
                <w:szCs w:val="20"/>
              </w:rPr>
            </w:pPr>
          </w:p>
        </w:tc>
      </w:tr>
      <w:tr w:rsidR="004153DC" w:rsidTr="00C12692" w14:paraId="504EB40F" w14:textId="77777777">
        <w:tc>
          <w:tcPr>
            <w:tcW w:w="2160" w:type="dxa"/>
            <w:tcBorders>
              <w:left w:val="single" w:color="000080" w:sz="4" w:space="0"/>
              <w:bottom w:val="single" w:color="000080" w:sz="4" w:space="0"/>
            </w:tcBorders>
          </w:tcPr>
          <w:p w:rsidRPr="003B18AA" w:rsidR="004153DC" w:rsidP="00A56A8A" w:rsidRDefault="004153DC" w14:paraId="3A7730D4" w14:textId="77777777">
            <w:pPr>
              <w:pStyle w:val="HSEEPPara"/>
              <w:rPr>
                <w:rFonts w:ascii="Times New Roman" w:hAnsi="Times New Roman"/>
                <w:sz w:val="20"/>
                <w:szCs w:val="20"/>
              </w:rPr>
            </w:pPr>
          </w:p>
        </w:tc>
        <w:tc>
          <w:tcPr>
            <w:tcW w:w="7020" w:type="dxa"/>
            <w:tcBorders>
              <w:bottom w:val="single" w:color="000080" w:sz="4" w:space="0"/>
              <w:right w:val="single" w:color="000080" w:sz="4" w:space="0"/>
            </w:tcBorders>
          </w:tcPr>
          <w:p w:rsidRPr="003B18AA" w:rsidR="004153DC" w:rsidP="00A56A8A" w:rsidRDefault="004153DC" w14:paraId="099911DB" w14:textId="77777777">
            <w:pPr>
              <w:pStyle w:val="HSEEPPara"/>
              <w:rPr>
                <w:rFonts w:ascii="Times New Roman" w:hAnsi="Times New Roman"/>
                <w:sz w:val="20"/>
                <w:szCs w:val="20"/>
              </w:rPr>
            </w:pPr>
          </w:p>
        </w:tc>
      </w:tr>
    </w:tbl>
    <w:p w:rsidRPr="004F396E" w:rsidR="004153DC" w:rsidP="003325FD" w:rsidRDefault="004153DC" w14:paraId="765E7172" w14:textId="77777777">
      <w:pPr>
        <w:widowControl/>
        <w:autoSpaceDE/>
        <w:autoSpaceDN/>
        <w:adjustRightInd/>
        <w:rPr>
          <w:rFonts w:ascii="Times New Roman" w:hAnsi="Times New Roman"/>
        </w:rPr>
      </w:pPr>
    </w:p>
    <w:sectPr w:rsidRPr="004F396E" w:rsidR="004153DC" w:rsidSect="00C26EB3">
      <w:headerReference w:type="even" r:id="rId25"/>
      <w:headerReference w:type="default" r:id="rId26"/>
      <w:footerReference w:type="even" r:id="rId27"/>
      <w:footerReference w:type="default" r:id="rId28"/>
      <w:footerReference w:type="first" r:id="rId29"/>
      <w:pgSz w:w="12240" w:h="15840" w:orient="portrait" w:code="1"/>
      <w:pgMar w:top="171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75A4D" w:rsidRDefault="00375A4D" w14:paraId="197CCC12" w14:textId="77777777">
      <w:r>
        <w:separator/>
      </w:r>
    </w:p>
  </w:endnote>
  <w:endnote w:type="continuationSeparator" w:id="0">
    <w:p w:rsidR="00375A4D" w:rsidRDefault="00375A4D" w14:paraId="14922BE9"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Univers 57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Book">
    <w:altName w:val="Times New Roman"/>
    <w:charset w:val="00"/>
    <w:family w:val="roman"/>
    <w:pitch w:val="variable"/>
  </w:font>
  <w:font w:name="Arial Bold">
    <w:panose1 w:val="00000000000000000000"/>
    <w:charset w:val="00"/>
    <w:family w:val="roman"/>
    <w:notTrueType/>
    <w:pitch w:val="default"/>
  </w:font>
  <w:font w:name="Joanna MT">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8419F" w:rsidP="00E616D0" w:rsidRDefault="00E8419F" w14:paraId="304A5D69"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419F" w:rsidP="00EE5666" w:rsidRDefault="00E8419F" w14:paraId="2FEE418A" w14:textId="77777777">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A60171" w:rsidP="00200CF4" w:rsidRDefault="003949E6" w14:paraId="4A07132D" w14:textId="33885689">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58240" behindDoc="0" locked="0" layoutInCell="1" allowOverlap="1" wp14:anchorId="2453BF43" wp14:editId="5B6E5A3A">
              <wp:simplePos x="0" y="0"/>
              <wp:positionH relativeFrom="column">
                <wp:posOffset>-6350</wp:posOffset>
              </wp:positionH>
              <wp:positionV relativeFrom="paragraph">
                <wp:posOffset>56515</wp:posOffset>
              </wp:positionV>
              <wp:extent cx="5943600" cy="8255"/>
              <wp:effectExtent l="12700" t="18415" r="15875" b="20955"/>
              <wp:wrapNone/>
              <wp:docPr id="178120308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7D828EE2">
            <v:line id="Line 8"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2C5B1F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A60171" w:rsidP="00200CF4" w:rsidRDefault="00A60171" w14:paraId="0C778BB4"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A: Improvement Plan</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13</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Pr="00200CF4" w:rsidR="006C742C" w:rsidP="006C742C" w:rsidRDefault="00EC1EAE" w14:paraId="61373083"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Pr="00173DDA" w:rsidR="00717F4F">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A60171" w:rsidP="00200CF4" w:rsidRDefault="003949E6" w14:paraId="2B388967" w14:textId="13C1D5E9">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59264" behindDoc="0" locked="0" layoutInCell="1" allowOverlap="1" wp14:anchorId="3BDD3A11" wp14:editId="1C3AB86C">
              <wp:simplePos x="0" y="0"/>
              <wp:positionH relativeFrom="column">
                <wp:posOffset>-6350</wp:posOffset>
              </wp:positionH>
              <wp:positionV relativeFrom="paragraph">
                <wp:posOffset>56515</wp:posOffset>
              </wp:positionV>
              <wp:extent cx="5943600" cy="8255"/>
              <wp:effectExtent l="12700" t="18415" r="15875" b="20955"/>
              <wp:wrapNone/>
              <wp:docPr id="125702666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F4FA8A2">
            <v:line id="Line 9"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6B6EC8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A60171" w:rsidP="00200CF4" w:rsidRDefault="00A60171" w14:paraId="32FBF382"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B: Lessons Learned</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14</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Pr="00200CF4" w:rsidR="006C742C" w:rsidP="006C742C" w:rsidRDefault="00EC1EAE" w14:paraId="06B999D2"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Pr="00173DDA" w:rsidR="00717F4F">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A60171" w:rsidP="00200CF4" w:rsidRDefault="003949E6" w14:paraId="7F373A80" w14:textId="56CB011E">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60288" behindDoc="0" locked="0" layoutInCell="1" allowOverlap="1" wp14:anchorId="31097804" wp14:editId="30A576CA">
              <wp:simplePos x="0" y="0"/>
              <wp:positionH relativeFrom="column">
                <wp:posOffset>-6350</wp:posOffset>
              </wp:positionH>
              <wp:positionV relativeFrom="paragraph">
                <wp:posOffset>56515</wp:posOffset>
              </wp:positionV>
              <wp:extent cx="5943600" cy="8255"/>
              <wp:effectExtent l="12700" t="18415" r="15875" b="20955"/>
              <wp:wrapNone/>
              <wp:docPr id="147851556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9B41B49">
            <v:line id="Line 10"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5DE440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A60171" w:rsidP="00200CF4" w:rsidRDefault="00A60171" w14:paraId="04CC29DA"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C: Participant Feedback Form</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16</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Pr="00200CF4" w:rsidR="006C742C" w:rsidP="006C742C" w:rsidRDefault="00717F4F" w14:paraId="276E52A9"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[Protective Markin</w:t>
    </w:r>
    <w:r w:rsidRPr="00173DDA">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C64201" w:rsidP="00200CF4" w:rsidRDefault="003949E6" w14:paraId="33B4650E" w14:textId="4F74FC7C">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61312" behindDoc="0" locked="0" layoutInCell="1" allowOverlap="1" wp14:anchorId="534E0320" wp14:editId="45D31FBA">
              <wp:simplePos x="0" y="0"/>
              <wp:positionH relativeFrom="column">
                <wp:posOffset>-6350</wp:posOffset>
              </wp:positionH>
              <wp:positionV relativeFrom="paragraph">
                <wp:posOffset>56515</wp:posOffset>
              </wp:positionV>
              <wp:extent cx="5943600" cy="8255"/>
              <wp:effectExtent l="12700" t="18415" r="15875" b="20955"/>
              <wp:wrapNone/>
              <wp:docPr id="2039151136"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91A86C7">
            <v:line id="Line 11"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7F077EB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C64201" w:rsidP="00200CF4" w:rsidRDefault="00C64201" w14:paraId="2A959684"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D: Exercise Events Summary Table</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17</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Pr="00200CF4" w:rsidR="006C742C" w:rsidP="006C742C" w:rsidRDefault="00EC1EAE" w14:paraId="47BC03EB"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Pr="00173DDA" w:rsidR="00717F4F">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C64201" w:rsidP="00200CF4" w:rsidRDefault="003949E6" w14:paraId="7D2582EE" w14:textId="1CDC6DD6">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62336" behindDoc="0" locked="0" layoutInCell="1" allowOverlap="1" wp14:anchorId="72DABC03" wp14:editId="2BD4C6D4">
              <wp:simplePos x="0" y="0"/>
              <wp:positionH relativeFrom="column">
                <wp:posOffset>-6350</wp:posOffset>
              </wp:positionH>
              <wp:positionV relativeFrom="paragraph">
                <wp:posOffset>56515</wp:posOffset>
              </wp:positionV>
              <wp:extent cx="5943600" cy="8255"/>
              <wp:effectExtent l="12700" t="18415" r="15875" b="20955"/>
              <wp:wrapNone/>
              <wp:docPr id="579924582"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7B0CE86">
            <v:line id="Line 12"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693D581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C64201" w:rsidP="00200CF4" w:rsidRDefault="00C64201" w14:paraId="231CE723"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Appendix E: Performance Rating</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18</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Pr="00200CF4" w:rsidR="006C742C" w:rsidP="006C742C" w:rsidRDefault="00EC1EAE" w14:paraId="26DBFB2A"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Pr="00173DDA" w:rsidR="00717F4F">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8419F" w:rsidP="00140FBE" w:rsidRDefault="00E8419F" w14:paraId="109DC7A5"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8419F" w:rsidP="00740A5F" w:rsidRDefault="00E8419F" w14:paraId="1000B3A0" w14:textId="77777777">
    <w:pPr>
      <w:pStyle w:val="Footer"/>
      <w:ind w:right="360"/>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8419F" w:rsidP="00140FBE" w:rsidRDefault="00E8419F" w14:paraId="0BC6DEE3"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153DC">
      <w:rPr>
        <w:rStyle w:val="PageNumber"/>
        <w:noProof/>
      </w:rPr>
      <w:t>22</w:t>
    </w:r>
    <w:r>
      <w:rPr>
        <w:rStyle w:val="PageNumber"/>
      </w:rPr>
      <w:fldChar w:fldCharType="end"/>
    </w:r>
  </w:p>
  <w:p w:rsidR="00E8419F" w:rsidP="00740A5F" w:rsidRDefault="00E8419F" w14:paraId="676160B6" w14:textId="77777777">
    <w:pPr>
      <w:pStyle w:val="Footer"/>
      <w:ind w:right="360"/>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88412A" w:rsidP="0088412A" w:rsidRDefault="003949E6" w14:paraId="1F9E8A0E" w14:textId="636EF7CC">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64384" behindDoc="0" locked="0" layoutInCell="1" allowOverlap="1" wp14:anchorId="5AD8E5F6" wp14:editId="58C046F5">
              <wp:simplePos x="0" y="0"/>
              <wp:positionH relativeFrom="column">
                <wp:posOffset>-6350</wp:posOffset>
              </wp:positionH>
              <wp:positionV relativeFrom="paragraph">
                <wp:posOffset>56515</wp:posOffset>
              </wp:positionV>
              <wp:extent cx="5943600" cy="8255"/>
              <wp:effectExtent l="12700" t="18415" r="15875" b="20955"/>
              <wp:wrapNone/>
              <wp:docPr id="1301125618"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230D9511">
            <v:line id="Line 14"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2FEEB5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88412A" w:rsidP="0088412A" w:rsidRDefault="00412F14" w14:paraId="2022F0D0"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 xml:space="preserve">Appendix </w:t>
    </w:r>
    <w:r w:rsidR="00C64201">
      <w:rPr>
        <w:rFonts w:ascii="Arial" w:hAnsi="Arial" w:cs="Arial"/>
        <w:b/>
        <w:color w:val="000080"/>
        <w:sz w:val="20"/>
        <w:szCs w:val="20"/>
      </w:rPr>
      <w:t>F</w:t>
    </w:r>
    <w:r>
      <w:rPr>
        <w:rFonts w:ascii="Arial" w:hAnsi="Arial" w:cs="Arial"/>
        <w:b/>
        <w:color w:val="000080"/>
        <w:sz w:val="20"/>
        <w:szCs w:val="20"/>
      </w:rPr>
      <w:t>: Acronyms</w:t>
    </w:r>
    <w:r w:rsidRPr="00200CF4" w:rsidR="0088412A">
      <w:rPr>
        <w:rFonts w:ascii="Arial" w:hAnsi="Arial" w:cs="Arial"/>
        <w:b/>
        <w:color w:val="000080"/>
        <w:sz w:val="20"/>
        <w:szCs w:val="20"/>
      </w:rPr>
      <w:tab/>
    </w:r>
    <w:r w:rsidRPr="00200CF4" w:rsidR="0088412A">
      <w:rPr>
        <w:rFonts w:ascii="Arial" w:hAnsi="Arial" w:cs="Arial"/>
        <w:color w:val="2E368F"/>
        <w:sz w:val="20"/>
        <w:szCs w:val="20"/>
      </w:rPr>
      <w:fldChar w:fldCharType="begin"/>
    </w:r>
    <w:r w:rsidRPr="00200CF4" w:rsidR="0088412A">
      <w:rPr>
        <w:rFonts w:ascii="Arial" w:hAnsi="Arial" w:cs="Arial"/>
        <w:color w:val="2E368F"/>
        <w:sz w:val="20"/>
        <w:szCs w:val="20"/>
      </w:rPr>
      <w:instrText xml:space="preserve"> PAGE </w:instrText>
    </w:r>
    <w:r w:rsidRPr="00200CF4" w:rsidR="0088412A">
      <w:rPr>
        <w:rFonts w:ascii="Arial" w:hAnsi="Arial" w:cs="Arial"/>
        <w:color w:val="2E368F"/>
        <w:sz w:val="20"/>
        <w:szCs w:val="20"/>
      </w:rPr>
      <w:fldChar w:fldCharType="separate"/>
    </w:r>
    <w:r w:rsidR="006C31E9">
      <w:rPr>
        <w:rFonts w:ascii="Arial" w:hAnsi="Arial" w:cs="Arial"/>
        <w:noProof/>
        <w:color w:val="2E368F"/>
        <w:sz w:val="20"/>
        <w:szCs w:val="20"/>
      </w:rPr>
      <w:t>19</w:t>
    </w:r>
    <w:r w:rsidRPr="00200CF4" w:rsidR="0088412A">
      <w:rPr>
        <w:rFonts w:ascii="Arial" w:hAnsi="Arial" w:cs="Arial"/>
        <w:color w:val="2E368F"/>
        <w:sz w:val="20"/>
        <w:szCs w:val="20"/>
      </w:rPr>
      <w:fldChar w:fldCharType="end"/>
    </w:r>
    <w:r w:rsidRPr="00200CF4" w:rsidR="0088412A">
      <w:rPr>
        <w:rFonts w:ascii="Arial" w:hAnsi="Arial" w:cs="Arial"/>
        <w:color w:val="2E368F"/>
        <w:sz w:val="20"/>
        <w:szCs w:val="20"/>
      </w:rPr>
      <w:tab/>
    </w:r>
    <w:r w:rsidRPr="00200CF4" w:rsidR="0088412A">
      <w:rPr>
        <w:rFonts w:ascii="Arial" w:hAnsi="Arial" w:cs="Arial"/>
        <w:b/>
        <w:color w:val="2E368F"/>
        <w:sz w:val="20"/>
        <w:szCs w:val="20"/>
      </w:rPr>
      <w:t>[Jurisdiction]</w:t>
    </w:r>
  </w:p>
  <w:p w:rsidRPr="00200CF4" w:rsidR="006C742C" w:rsidP="006C742C" w:rsidRDefault="00EC1EAE" w14:paraId="777D181A"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Pr="00173DDA" w:rsidR="00717F4F">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8419F" w:rsidP="00F66BB9" w:rsidRDefault="00E8419F" w14:paraId="74089DB3" w14:textId="77777777">
    <w:pPr>
      <w:pStyle w:val="Footer"/>
      <w:framePr w:wrap="around" w:hAnchor="margin" w:vAnchor="text" w:xAlign="right" w:y="1"/>
      <w:rPr>
        <w:rStyle w:val="PageNumber"/>
      </w:rPr>
    </w:pPr>
  </w:p>
  <w:p w:rsidRPr="00200CF4" w:rsidR="00E8419F" w:rsidP="006C742C" w:rsidRDefault="00173DDA" w14:paraId="0996D6D7"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[Protective Marking</w:t>
    </w:r>
    <w:r w:rsidRPr="009F7347" w:rsidR="006C742C">
      <w:rPr>
        <w:rFonts w:ascii="Arial" w:hAnsi="Arial" w:cs="Arial"/>
        <w:b/>
        <w:color w:val="000080"/>
        <w:sz w:val="20"/>
        <w:szCs w:val="20"/>
        <w:highlight w:val="lightGray"/>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200CF4" w:rsidP="00200CF4" w:rsidRDefault="003949E6" w14:paraId="31551991" w14:textId="108832B6">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51072" behindDoc="0" locked="0" layoutInCell="1" allowOverlap="1" wp14:anchorId="4BB11F33" wp14:editId="2466A301">
              <wp:simplePos x="0" y="0"/>
              <wp:positionH relativeFrom="column">
                <wp:posOffset>-6350</wp:posOffset>
              </wp:positionH>
              <wp:positionV relativeFrom="paragraph">
                <wp:posOffset>56515</wp:posOffset>
              </wp:positionV>
              <wp:extent cx="5943600" cy="8255"/>
              <wp:effectExtent l="12700" t="18415" r="15875" b="20955"/>
              <wp:wrapNone/>
              <wp:docPr id="20408809"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75F1650F">
            <v:line id="Line 1" style="position:absolute;flip:y;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649E27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200CF4" w:rsidP="00200CF4" w:rsidRDefault="00A60171" w14:paraId="28C29549"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Handling Instructions</w:t>
    </w:r>
    <w:r w:rsidRPr="00200CF4" w:rsidR="00200CF4">
      <w:rPr>
        <w:rFonts w:ascii="Arial" w:hAnsi="Arial" w:cs="Arial"/>
        <w:b/>
        <w:color w:val="000080"/>
        <w:sz w:val="20"/>
        <w:szCs w:val="20"/>
      </w:rPr>
      <w:tab/>
    </w:r>
    <w:r w:rsidRPr="00200CF4" w:rsidR="00200CF4">
      <w:rPr>
        <w:rFonts w:ascii="Arial" w:hAnsi="Arial" w:cs="Arial"/>
        <w:color w:val="2E368F"/>
        <w:sz w:val="20"/>
        <w:szCs w:val="20"/>
      </w:rPr>
      <w:fldChar w:fldCharType="begin"/>
    </w:r>
    <w:r w:rsidRPr="00200CF4" w:rsidR="00200CF4">
      <w:rPr>
        <w:rFonts w:ascii="Arial" w:hAnsi="Arial" w:cs="Arial"/>
        <w:color w:val="2E368F"/>
        <w:sz w:val="20"/>
        <w:szCs w:val="20"/>
      </w:rPr>
      <w:instrText xml:space="preserve"> PAGE </w:instrText>
    </w:r>
    <w:r w:rsidRPr="00200CF4" w:rsidR="00200CF4">
      <w:rPr>
        <w:rFonts w:ascii="Arial" w:hAnsi="Arial" w:cs="Arial"/>
        <w:color w:val="2E368F"/>
        <w:sz w:val="20"/>
        <w:szCs w:val="20"/>
      </w:rPr>
      <w:fldChar w:fldCharType="separate"/>
    </w:r>
    <w:r w:rsidR="006C31E9">
      <w:rPr>
        <w:rFonts w:ascii="Arial" w:hAnsi="Arial" w:cs="Arial"/>
        <w:noProof/>
        <w:color w:val="2E368F"/>
        <w:sz w:val="20"/>
        <w:szCs w:val="20"/>
      </w:rPr>
      <w:t>2</w:t>
    </w:r>
    <w:r w:rsidRPr="00200CF4" w:rsidR="00200CF4">
      <w:rPr>
        <w:rFonts w:ascii="Arial" w:hAnsi="Arial" w:cs="Arial"/>
        <w:color w:val="2E368F"/>
        <w:sz w:val="20"/>
        <w:szCs w:val="20"/>
      </w:rPr>
      <w:fldChar w:fldCharType="end"/>
    </w:r>
    <w:r w:rsidRPr="00200CF4" w:rsidR="00200CF4">
      <w:rPr>
        <w:rFonts w:ascii="Arial" w:hAnsi="Arial" w:cs="Arial"/>
        <w:color w:val="2E368F"/>
        <w:sz w:val="20"/>
        <w:szCs w:val="20"/>
      </w:rPr>
      <w:tab/>
    </w:r>
    <w:r w:rsidRPr="00200CF4" w:rsidR="00200CF4">
      <w:rPr>
        <w:rFonts w:ascii="Arial" w:hAnsi="Arial" w:cs="Arial"/>
        <w:b/>
        <w:color w:val="2E368F"/>
        <w:sz w:val="20"/>
        <w:szCs w:val="20"/>
      </w:rPr>
      <w:t>[Jurisdiction]</w:t>
    </w:r>
  </w:p>
  <w:p w:rsidRPr="00200CF4" w:rsidR="006C742C" w:rsidP="006C742C" w:rsidRDefault="00173DDA" w14:paraId="4BE5E18B"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[Protective Marking</w:t>
    </w:r>
    <w:r w:rsidRPr="009F7347" w:rsidR="006C742C">
      <w:rPr>
        <w:rFonts w:ascii="Arial" w:hAnsi="Arial" w:cs="Arial"/>
        <w:b/>
        <w:color w:val="000080"/>
        <w:sz w:val="20"/>
        <w:szCs w:val="20"/>
        <w:highlight w:val="lightGray"/>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A60171" w:rsidP="00200CF4" w:rsidRDefault="003949E6" w14:paraId="086B42E7" w14:textId="59D82040">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52096" behindDoc="0" locked="0" layoutInCell="1" allowOverlap="1" wp14:anchorId="6506D166" wp14:editId="0F7014BC">
              <wp:simplePos x="0" y="0"/>
              <wp:positionH relativeFrom="column">
                <wp:posOffset>-6350</wp:posOffset>
              </wp:positionH>
              <wp:positionV relativeFrom="paragraph">
                <wp:posOffset>56515</wp:posOffset>
              </wp:positionV>
              <wp:extent cx="5943600" cy="8255"/>
              <wp:effectExtent l="12700" t="18415" r="15875" b="20955"/>
              <wp:wrapNone/>
              <wp:docPr id="32460628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008FE6A5">
            <v:line id="Line 2" style="position:absolute;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015390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A60171" w:rsidP="00200CF4" w:rsidRDefault="00A60171" w14:paraId="15F23BD0"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Contents</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4</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Pr="00200CF4" w:rsidR="006C742C" w:rsidP="006C742C" w:rsidRDefault="00DD596D" w14:paraId="08ED4E44"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Pr="00173DDA" w:rsidR="00173DDA">
      <w:rPr>
        <w:rFonts w:ascii="Arial" w:hAnsi="Arial" w:cs="Arial"/>
        <w:b/>
        <w:color w:val="000080"/>
        <w:sz w:val="20"/>
        <w:szCs w:val="20"/>
        <w:highlight w:val="lightGray"/>
      </w:rPr>
      <w:t>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A60171" w:rsidP="00200CF4" w:rsidRDefault="003949E6" w14:paraId="410D7266" w14:textId="194EDD7F">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53120" behindDoc="0" locked="0" layoutInCell="1" allowOverlap="1" wp14:anchorId="519C2925" wp14:editId="55E04F4B">
              <wp:simplePos x="0" y="0"/>
              <wp:positionH relativeFrom="column">
                <wp:posOffset>-6350</wp:posOffset>
              </wp:positionH>
              <wp:positionV relativeFrom="paragraph">
                <wp:posOffset>56515</wp:posOffset>
              </wp:positionV>
              <wp:extent cx="5943600" cy="8255"/>
              <wp:effectExtent l="12700" t="18415" r="15875" b="20955"/>
              <wp:wrapNone/>
              <wp:docPr id="50355409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1FA9DC54">
            <v:line id="Line 3" style="position:absolute;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39E329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A60171" w:rsidP="00200CF4" w:rsidRDefault="00A60171" w14:paraId="3BEA8268"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Executive Summary</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6</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Pr="00200CF4" w:rsidR="006C742C" w:rsidP="006C742C" w:rsidRDefault="008B6657" w14:paraId="2E9990F8"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Pr="00173DDA" w:rsidR="00173DDA">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A60171" w:rsidP="00200CF4" w:rsidRDefault="003949E6" w14:paraId="4ED807AF" w14:textId="54A51580">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54144" behindDoc="0" locked="0" layoutInCell="1" allowOverlap="1" wp14:anchorId="6EE34A47" wp14:editId="620428FB">
              <wp:simplePos x="0" y="0"/>
              <wp:positionH relativeFrom="column">
                <wp:posOffset>-6350</wp:posOffset>
              </wp:positionH>
              <wp:positionV relativeFrom="paragraph">
                <wp:posOffset>56515</wp:posOffset>
              </wp:positionV>
              <wp:extent cx="5943600" cy="8255"/>
              <wp:effectExtent l="12700" t="18415" r="15875" b="20955"/>
              <wp:wrapNone/>
              <wp:docPr id="142749617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4B2731A">
            <v:line id="Line 4" style="position:absolute;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294578F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A60171" w:rsidP="00200CF4" w:rsidRDefault="00A60171" w14:paraId="50ABB0FF"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1: Exercise Overview</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8</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Pr="00200CF4" w:rsidR="006C742C" w:rsidP="006C742C" w:rsidRDefault="00EC1EAE" w14:paraId="65B1FA1B"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Pr="00173DDA" w:rsidR="00173DDA">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A60171" w:rsidP="00200CF4" w:rsidRDefault="003949E6" w14:paraId="3895D5F5" w14:textId="1D073431">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55168" behindDoc="0" locked="0" layoutInCell="1" allowOverlap="1" wp14:anchorId="20A57DD5" wp14:editId="6D52D01F">
              <wp:simplePos x="0" y="0"/>
              <wp:positionH relativeFrom="column">
                <wp:posOffset>-6350</wp:posOffset>
              </wp:positionH>
              <wp:positionV relativeFrom="paragraph">
                <wp:posOffset>56515</wp:posOffset>
              </wp:positionV>
              <wp:extent cx="5943600" cy="8255"/>
              <wp:effectExtent l="12700" t="18415" r="15875" b="20955"/>
              <wp:wrapNone/>
              <wp:docPr id="7393164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8E0410A">
            <v:line id="Line 5"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0B5F8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A60171" w:rsidP="00200CF4" w:rsidRDefault="00A60171" w14:paraId="673DECBF"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2: Exercise Design Summary</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9</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Pr="00200CF4" w:rsidR="006C742C" w:rsidP="006C742C" w:rsidRDefault="00DD596D" w14:paraId="4DB045EF"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Pr="00173DDA" w:rsidR="00173DDA">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A60171" w:rsidP="00200CF4" w:rsidRDefault="003949E6" w14:paraId="54166708" w14:textId="69465980">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56192" behindDoc="0" locked="0" layoutInCell="1" allowOverlap="1" wp14:anchorId="07D9078F" wp14:editId="51349509">
              <wp:simplePos x="0" y="0"/>
              <wp:positionH relativeFrom="column">
                <wp:posOffset>-6350</wp:posOffset>
              </wp:positionH>
              <wp:positionV relativeFrom="paragraph">
                <wp:posOffset>56515</wp:posOffset>
              </wp:positionV>
              <wp:extent cx="5943600" cy="8255"/>
              <wp:effectExtent l="12700" t="18415" r="15875" b="20955"/>
              <wp:wrapNone/>
              <wp:docPr id="28326781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2A7B071">
            <v:line id="Line 6" style="position:absolute;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3CD06DF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A60171" w:rsidP="00200CF4" w:rsidRDefault="00A60171" w14:paraId="7A7B72F2"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3: Analysis of Capabilities</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11</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Pr="00200CF4" w:rsidR="006C742C" w:rsidP="006C742C" w:rsidRDefault="00EC1EAE" w14:paraId="6CF5B455"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Pr="00173DDA" w:rsidR="00173DDA">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200CF4" w:rsidR="00A60171" w:rsidP="00200CF4" w:rsidRDefault="003949E6" w14:paraId="03827D2D" w14:textId="6732D6B6">
    <w:pPr>
      <w:widowControl/>
      <w:tabs>
        <w:tab w:val="right" w:pos="9360"/>
      </w:tabs>
      <w:autoSpaceDE/>
      <w:autoSpaceDN/>
      <w:adjustRightInd/>
      <w:rPr>
        <w:rFonts w:ascii="Arial" w:hAnsi="Arial" w:cs="Arial"/>
        <w:b/>
        <w:color w:val="000080"/>
        <w:sz w:val="20"/>
        <w:szCs w:val="20"/>
      </w:rPr>
    </w:pPr>
    <w:r>
      <w:rPr>
        <w:rFonts w:ascii="Arial" w:hAnsi="Arial" w:cs="Arial"/>
        <w:b/>
        <w:noProof/>
        <w:color w:val="000080"/>
        <w:sz w:val="20"/>
        <w:szCs w:val="20"/>
      </w:rPr>
      <mc:AlternateContent>
        <mc:Choice Requires="wps">
          <w:drawing>
            <wp:anchor distT="0" distB="0" distL="114300" distR="114300" simplePos="0" relativeHeight="251657216" behindDoc="0" locked="0" layoutInCell="1" allowOverlap="1" wp14:anchorId="2C03AEC0" wp14:editId="478F801E">
              <wp:simplePos x="0" y="0"/>
              <wp:positionH relativeFrom="column">
                <wp:posOffset>-6350</wp:posOffset>
              </wp:positionH>
              <wp:positionV relativeFrom="paragraph">
                <wp:posOffset>56515</wp:posOffset>
              </wp:positionV>
              <wp:extent cx="5943600" cy="8255"/>
              <wp:effectExtent l="12700" t="18415" r="15875" b="20955"/>
              <wp:wrapNone/>
              <wp:docPr id="39672381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25400">
                        <a:solidFill>
                          <a:srgbClr val="2E368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632C5ED2">
            <v:line id="Line 7"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2e368f" strokeweight="2pt" from="-.5pt,4.45pt" to="467.5pt,5.1pt" w14:anchorId="21BD3C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"/>
          </w:pict>
        </mc:Fallback>
      </mc:AlternateContent>
    </w:r>
  </w:p>
  <w:p w:rsidRPr="00200CF4" w:rsidR="00A60171" w:rsidP="00200CF4" w:rsidRDefault="00A60171" w14:paraId="4008C6AB" w14:textId="77777777">
    <w:pPr>
      <w:widowControl/>
      <w:tabs>
        <w:tab w:val="center" w:pos="4680"/>
        <w:tab w:val="right" w:pos="9360"/>
      </w:tabs>
      <w:autoSpaceDE/>
      <w:autoSpaceDN/>
      <w:adjustRightInd/>
      <w:rPr>
        <w:rFonts w:ascii="Arial" w:hAnsi="Arial" w:cs="Arial"/>
        <w:b/>
        <w:color w:val="2E368F"/>
        <w:sz w:val="20"/>
        <w:szCs w:val="20"/>
      </w:rPr>
    </w:pPr>
    <w:r>
      <w:rPr>
        <w:rFonts w:ascii="Arial" w:hAnsi="Arial" w:cs="Arial"/>
        <w:b/>
        <w:color w:val="000080"/>
        <w:sz w:val="20"/>
        <w:szCs w:val="20"/>
      </w:rPr>
      <w:t>Section 4: Conclusion</w:t>
    </w:r>
    <w:r w:rsidRPr="00200CF4">
      <w:rPr>
        <w:rFonts w:ascii="Arial" w:hAnsi="Arial" w:cs="Arial"/>
        <w:b/>
        <w:color w:val="000080"/>
        <w:sz w:val="20"/>
        <w:szCs w:val="20"/>
      </w:rPr>
      <w:tab/>
    </w:r>
    <w:r w:rsidRPr="00200CF4">
      <w:rPr>
        <w:rFonts w:ascii="Arial" w:hAnsi="Arial" w:cs="Arial"/>
        <w:color w:val="2E368F"/>
        <w:sz w:val="20"/>
        <w:szCs w:val="20"/>
      </w:rPr>
      <w:fldChar w:fldCharType="begin"/>
    </w:r>
    <w:r w:rsidRPr="00200CF4">
      <w:rPr>
        <w:rFonts w:ascii="Arial" w:hAnsi="Arial" w:cs="Arial"/>
        <w:color w:val="2E368F"/>
        <w:sz w:val="20"/>
        <w:szCs w:val="20"/>
      </w:rPr>
      <w:instrText xml:space="preserve"> PAGE </w:instrText>
    </w:r>
    <w:r w:rsidRPr="00200CF4">
      <w:rPr>
        <w:rFonts w:ascii="Arial" w:hAnsi="Arial" w:cs="Arial"/>
        <w:color w:val="2E368F"/>
        <w:sz w:val="20"/>
        <w:szCs w:val="20"/>
      </w:rPr>
      <w:fldChar w:fldCharType="separate"/>
    </w:r>
    <w:r w:rsidR="006C31E9">
      <w:rPr>
        <w:rFonts w:ascii="Arial" w:hAnsi="Arial" w:cs="Arial"/>
        <w:noProof/>
        <w:color w:val="2E368F"/>
        <w:sz w:val="20"/>
        <w:szCs w:val="20"/>
      </w:rPr>
      <w:t>12</w:t>
    </w:r>
    <w:r w:rsidRPr="00200CF4">
      <w:rPr>
        <w:rFonts w:ascii="Arial" w:hAnsi="Arial" w:cs="Arial"/>
        <w:color w:val="2E368F"/>
        <w:sz w:val="20"/>
        <w:szCs w:val="20"/>
      </w:rPr>
      <w:fldChar w:fldCharType="end"/>
    </w:r>
    <w:r w:rsidRPr="00200CF4">
      <w:rPr>
        <w:rFonts w:ascii="Arial" w:hAnsi="Arial" w:cs="Arial"/>
        <w:color w:val="2E368F"/>
        <w:sz w:val="20"/>
        <w:szCs w:val="20"/>
      </w:rPr>
      <w:tab/>
    </w:r>
    <w:r w:rsidRPr="00200CF4">
      <w:rPr>
        <w:rFonts w:ascii="Arial" w:hAnsi="Arial" w:cs="Arial"/>
        <w:b/>
        <w:color w:val="2E368F"/>
        <w:sz w:val="20"/>
        <w:szCs w:val="20"/>
      </w:rPr>
      <w:t>[Jurisdiction]</w:t>
    </w:r>
  </w:p>
  <w:p w:rsidRPr="00200CF4" w:rsidR="006C742C" w:rsidP="006C742C" w:rsidRDefault="00EC1EAE" w14:paraId="2BBA651D" w14:textId="77777777">
    <w:pPr>
      <w:pStyle w:val="Header"/>
      <w:pBdr>
        <w:top w:val="single" w:color="auto" w:sz="4" w:space="1"/>
      </w:pBd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w:t>
    </w:r>
    <w:r w:rsidRPr="00173DDA" w:rsidR="00173DDA">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75A4D" w:rsidRDefault="00375A4D" w14:paraId="65453340" w14:textId="77777777">
      <w:r>
        <w:separator/>
      </w:r>
    </w:p>
  </w:footnote>
  <w:footnote w:type="continuationSeparator" w:id="0">
    <w:p w:rsidR="00375A4D" w:rsidRDefault="00375A4D" w14:paraId="6EDC71C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200CF4" w:rsidR="006C742C" w:rsidP="00DD3CBC" w:rsidRDefault="00173DDA" w14:paraId="3290FD38" w14:textId="77777777">
    <w:pPr>
      <w:pStyle w:val="Header"/>
      <w:tabs>
        <w:tab w:val="left" w:pos="2520"/>
        <w:tab w:val="center" w:pos="4680"/>
      </w:tabs>
      <w:jc w:val="center"/>
    </w:pPr>
    <w:r>
      <w:rPr>
        <w:rFonts w:ascii="Arial" w:hAnsi="Arial" w:cs="Arial"/>
        <w:b/>
        <w:color w:val="000080"/>
        <w:sz w:val="20"/>
        <w:szCs w:val="20"/>
        <w:highlight w:val="lightGray"/>
      </w:rPr>
      <w:t>[Protective Marking</w:t>
    </w:r>
    <w:r w:rsidRPr="009F7347" w:rsidR="006C742C">
      <w:rPr>
        <w:rFonts w:ascii="Arial" w:hAnsi="Arial" w:cs="Arial"/>
        <w:b/>
        <w:color w:val="000080"/>
        <w:sz w:val="20"/>
        <w:szCs w:val="20"/>
        <w:highlight w:val="lightGray"/>
      </w:rPr>
      <w:t>]</w:t>
    </w:r>
  </w:p>
  <w:p w:rsidRPr="00DC3A53" w:rsidR="007839FE" w:rsidP="00DD3CBC" w:rsidRDefault="006C742C" w14:paraId="7F4F1CEA" w14:textId="77777777">
    <w:pPr>
      <w:widowControl/>
      <w:autoSpaceDE/>
      <w:autoSpaceDN/>
      <w:adjustRightInd/>
      <w:spacing w:before="60"/>
      <w:jc w:val="center"/>
      <w:rPr>
        <w:rFonts w:ascii="Verdana" w:hAnsi="Verdana"/>
        <w:color w:val="000080"/>
      </w:rPr>
    </w:pPr>
    <w:r>
      <w:rPr>
        <w:rFonts w:ascii="Verdana" w:hAnsi="Verdana"/>
        <w:color w:val="000080"/>
      </w:rPr>
      <w:t>Homeland Security Exercise and Evaluation Program (HSEEP)</w:t>
    </w:r>
  </w:p>
  <w:p w:rsidRPr="00DC3A53" w:rsidR="007839FE" w:rsidP="007839FE" w:rsidRDefault="00C21EA4" w14:paraId="19153977" w14:textId="77777777">
    <w:pPr>
      <w:widowControl/>
      <w:tabs>
        <w:tab w:val="right" w:pos="9360"/>
      </w:tabs>
      <w:autoSpaceDE/>
      <w:autoSpaceDN/>
      <w:adjustRightInd/>
      <w:rPr>
        <w:rFonts w:ascii="Arial" w:hAnsi="Arial" w:cs="Arial"/>
        <w:b/>
        <w:color w:val="000080"/>
        <w:sz w:val="20"/>
        <w:szCs w:val="20"/>
      </w:rPr>
    </w:pPr>
    <w:r>
      <w:rPr>
        <w:rFonts w:ascii="Arial" w:hAnsi="Arial" w:cs="Arial"/>
        <w:b/>
        <w:color w:val="000080"/>
        <w:sz w:val="20"/>
        <w:szCs w:val="20"/>
      </w:rPr>
      <w:t>After Action Report/Improvement Plan</w:t>
    </w:r>
    <w:r w:rsidRPr="00DC3A53" w:rsidR="007839FE">
      <w:rPr>
        <w:rFonts w:ascii="Arial" w:hAnsi="Arial" w:cs="Arial"/>
        <w:b/>
        <w:color w:val="000080"/>
        <w:sz w:val="20"/>
        <w:szCs w:val="20"/>
      </w:rPr>
      <w:tab/>
    </w:r>
    <w:r w:rsidRPr="009F7347" w:rsidR="007839FE">
      <w:rPr>
        <w:rFonts w:ascii="Arial" w:hAnsi="Arial" w:cs="Arial"/>
        <w:b/>
        <w:color w:val="000080"/>
        <w:sz w:val="20"/>
        <w:szCs w:val="20"/>
        <w:highlight w:val="lightGray"/>
      </w:rPr>
      <w:t>[Full Exercise Name]</w:t>
    </w:r>
  </w:p>
  <w:p w:rsidRPr="00DC3A53" w:rsidR="00C417CD" w:rsidP="00501600" w:rsidRDefault="00C21EA4" w14:paraId="5E4A58D4" w14:textId="77777777">
    <w:pPr>
      <w:widowControl/>
      <w:pBdr>
        <w:bottom w:val="single" w:color="000080" w:sz="4" w:space="1"/>
      </w:pBdr>
      <w:tabs>
        <w:tab w:val="right" w:pos="9360"/>
      </w:tabs>
      <w:autoSpaceDE/>
      <w:autoSpaceDN/>
      <w:adjustRightInd/>
      <w:spacing w:after="120"/>
      <w:rPr>
        <w:rFonts w:ascii="Arial" w:hAnsi="Arial" w:cs="Arial"/>
        <w:b/>
        <w:color w:val="000080"/>
        <w:sz w:val="20"/>
        <w:szCs w:val="20"/>
      </w:rPr>
    </w:pPr>
    <w:r>
      <w:rPr>
        <w:rFonts w:ascii="Arial" w:hAnsi="Arial" w:cs="Arial"/>
        <w:b/>
        <w:color w:val="000080"/>
        <w:sz w:val="20"/>
        <w:szCs w:val="20"/>
      </w:rPr>
      <w:t>(AAR/IP)</w:t>
    </w:r>
    <w:r w:rsidRPr="00DC3A53" w:rsidR="007839FE">
      <w:rPr>
        <w:rFonts w:ascii="Arial" w:hAnsi="Arial" w:cs="Arial"/>
        <w:b/>
        <w:color w:val="000080"/>
        <w:sz w:val="20"/>
        <w:szCs w:val="20"/>
      </w:rPr>
      <w:tab/>
    </w:r>
    <w:r w:rsidRPr="009F7347" w:rsidR="007839FE">
      <w:rPr>
        <w:rFonts w:ascii="Arial" w:hAnsi="Arial" w:cs="Arial"/>
        <w:b/>
        <w:color w:val="000080"/>
        <w:sz w:val="20"/>
        <w:szCs w:val="20"/>
        <w:highlight w:val="lightGray"/>
      </w:rPr>
      <w:t>[Exercise Name Continued]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8419F" w:rsidRDefault="00E8419F" w14:paraId="31191DF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200CF4" w:rsidR="00DD596D" w:rsidP="00DD596D" w:rsidRDefault="00DD596D" w14:paraId="7A0F553D" w14:textId="77777777">
    <w:pPr>
      <w:pStyle w:val="Header"/>
      <w:tabs>
        <w:tab w:val="left" w:pos="2520"/>
        <w:tab w:val="center" w:pos="4680"/>
      </w:tabs>
      <w:jc w:val="center"/>
    </w:pPr>
    <w:r>
      <w:rPr>
        <w:rFonts w:ascii="Arial" w:hAnsi="Arial" w:cs="Arial"/>
        <w:b/>
        <w:color w:val="000080"/>
        <w:sz w:val="20"/>
        <w:szCs w:val="20"/>
        <w:highlight w:val="lightGray"/>
      </w:rPr>
      <w:t>[</w:t>
    </w:r>
    <w:r w:rsidR="00173DDA">
      <w:rPr>
        <w:rFonts w:ascii="Arial" w:hAnsi="Arial" w:cs="Arial"/>
        <w:b/>
        <w:color w:val="000080"/>
        <w:sz w:val="20"/>
        <w:szCs w:val="20"/>
        <w:highlight w:val="lightGray"/>
      </w:rPr>
      <w:t>Protective Marking</w:t>
    </w:r>
    <w:r w:rsidRPr="009F7347">
      <w:rPr>
        <w:rFonts w:ascii="Arial" w:hAnsi="Arial" w:cs="Arial"/>
        <w:b/>
        <w:color w:val="000080"/>
        <w:sz w:val="20"/>
        <w:szCs w:val="20"/>
        <w:highlight w:val="lightGray"/>
      </w:rPr>
      <w:t>]</w:t>
    </w:r>
  </w:p>
  <w:p w:rsidRPr="000B3FC7" w:rsidR="00E22511" w:rsidP="000B3FC7" w:rsidRDefault="000B3FC7" w14:paraId="39460583" w14:textId="77777777">
    <w:pPr>
      <w:widowControl/>
      <w:autoSpaceDE/>
      <w:autoSpaceDN/>
      <w:adjustRightInd/>
      <w:spacing w:before="60"/>
      <w:jc w:val="center"/>
      <w:rPr>
        <w:rFonts w:ascii="Verdana" w:hAnsi="Verdana"/>
        <w:color w:val="000080"/>
      </w:rPr>
    </w:pPr>
    <w:r w:rsidRPr="000B3FC7">
      <w:rPr>
        <w:rFonts w:ascii="Verdana" w:hAnsi="Verdana"/>
        <w:color w:val="000080"/>
      </w:rPr>
      <w:t>Homeland Security Exercise and Evaluation Program (HSEEP)</w:t>
    </w:r>
  </w:p>
  <w:p w:rsidRPr="00DC3A53" w:rsidR="00F23A39" w:rsidP="00F23A39" w:rsidRDefault="00C21EA4" w14:paraId="4E4E5246" w14:textId="77777777">
    <w:pPr>
      <w:widowControl/>
      <w:tabs>
        <w:tab w:val="right" w:pos="9360"/>
      </w:tabs>
      <w:autoSpaceDE/>
      <w:autoSpaceDN/>
      <w:adjustRightInd/>
      <w:rPr>
        <w:rFonts w:ascii="Arial" w:hAnsi="Arial" w:cs="Arial"/>
        <w:b/>
        <w:color w:val="000080"/>
        <w:sz w:val="20"/>
        <w:szCs w:val="20"/>
      </w:rPr>
    </w:pPr>
    <w:r w:rsidRPr="00840632">
      <w:rPr>
        <w:rFonts w:ascii="Arial" w:hAnsi="Arial" w:cs="Arial"/>
        <w:b/>
        <w:color w:val="000080"/>
        <w:sz w:val="20"/>
        <w:szCs w:val="20"/>
      </w:rPr>
      <w:t>After Action Report/Improvement Plan</w:t>
    </w:r>
    <w:r w:rsidRPr="00DC3A53" w:rsidR="00F23A39">
      <w:rPr>
        <w:rFonts w:ascii="Arial" w:hAnsi="Arial" w:cs="Arial"/>
        <w:b/>
        <w:color w:val="000080"/>
        <w:sz w:val="20"/>
        <w:szCs w:val="20"/>
      </w:rPr>
      <w:tab/>
    </w:r>
    <w:r w:rsidRPr="009F7347" w:rsidR="00F23A39">
      <w:rPr>
        <w:rFonts w:ascii="Arial" w:hAnsi="Arial" w:cs="Arial"/>
        <w:b/>
        <w:color w:val="000080"/>
        <w:sz w:val="20"/>
        <w:szCs w:val="20"/>
        <w:highlight w:val="lightGray"/>
      </w:rPr>
      <w:t>[Full Exercise Name]</w:t>
    </w:r>
  </w:p>
  <w:p w:rsidRPr="00F23A39" w:rsidR="00E8419F" w:rsidP="00F23A39" w:rsidRDefault="00C21EA4" w14:paraId="2DB71F8C" w14:textId="77777777">
    <w:pPr>
      <w:widowControl/>
      <w:pBdr>
        <w:bottom w:val="single" w:color="000080" w:sz="4" w:space="1"/>
      </w:pBdr>
      <w:tabs>
        <w:tab w:val="right" w:pos="9360"/>
      </w:tabs>
      <w:autoSpaceDE/>
      <w:autoSpaceDN/>
      <w:adjustRightInd/>
      <w:spacing w:after="120"/>
      <w:rPr>
        <w:rFonts w:ascii="Arial" w:hAnsi="Arial" w:cs="Arial"/>
        <w:b/>
        <w:color w:val="000080"/>
        <w:sz w:val="20"/>
        <w:szCs w:val="20"/>
      </w:rPr>
    </w:pPr>
    <w:r w:rsidRPr="00840632">
      <w:rPr>
        <w:rFonts w:ascii="Arial" w:hAnsi="Arial" w:cs="Arial"/>
        <w:b/>
        <w:color w:val="000080"/>
        <w:sz w:val="20"/>
        <w:szCs w:val="20"/>
      </w:rPr>
      <w:t>(AAR/IP)</w:t>
    </w:r>
    <w:r w:rsidRPr="00F23A39" w:rsidR="00F23A39">
      <w:rPr>
        <w:b/>
        <w:color w:val="000080"/>
      </w:rPr>
      <w:tab/>
    </w:r>
    <w:r w:rsidRPr="009F7347" w:rsidR="00F23A39">
      <w:rPr>
        <w:rFonts w:ascii="Arial" w:hAnsi="Arial" w:cs="Arial"/>
        <w:b/>
        <w:color w:val="000080"/>
        <w:sz w:val="20"/>
        <w:szCs w:val="20"/>
        <w:highlight w:val="lightGray"/>
      </w:rPr>
      <w:t>[Exercise Name Continued]</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C742C" w:rsidP="00A6430D" w:rsidRDefault="00AA2372" w14:paraId="23B9146F" w14:textId="77777777">
    <w:pPr>
      <w:pStyle w:val="Header"/>
      <w:tabs>
        <w:tab w:val="left" w:pos="2520"/>
        <w:tab w:val="center" w:pos="4680"/>
      </w:tabs>
      <w:jc w:val="center"/>
      <w:rPr>
        <w:rFonts w:ascii="Arial" w:hAnsi="Arial" w:cs="Arial"/>
        <w:b/>
        <w:color w:val="000080"/>
        <w:sz w:val="20"/>
        <w:szCs w:val="20"/>
      </w:rPr>
    </w:pPr>
    <w:r>
      <w:rPr>
        <w:rFonts w:ascii="Arial" w:hAnsi="Arial" w:cs="Arial"/>
        <w:b/>
        <w:color w:val="000080"/>
        <w:sz w:val="20"/>
        <w:szCs w:val="20"/>
        <w:highlight w:val="lightGray"/>
      </w:rPr>
      <w:t>[</w:t>
    </w:r>
    <w:r w:rsidR="00717F4F">
      <w:rPr>
        <w:rFonts w:ascii="Arial" w:hAnsi="Arial" w:cs="Arial"/>
        <w:b/>
        <w:color w:val="000080"/>
        <w:sz w:val="20"/>
        <w:szCs w:val="20"/>
        <w:highlight w:val="lightGray"/>
      </w:rPr>
      <w:t>Protective Markin</w:t>
    </w:r>
    <w:r w:rsidRPr="00173DDA" w:rsidR="00717F4F">
      <w:rPr>
        <w:rFonts w:ascii="Arial" w:hAnsi="Arial" w:cs="Arial"/>
        <w:b/>
        <w:color w:val="000080"/>
        <w:sz w:val="20"/>
        <w:szCs w:val="20"/>
        <w:highlight w:val="lightGray"/>
      </w:rPr>
      <w:t>g</w:t>
    </w:r>
    <w:r w:rsidRPr="009F7347" w:rsidR="006C742C">
      <w:rPr>
        <w:rFonts w:ascii="Arial" w:hAnsi="Arial" w:cs="Arial"/>
        <w:b/>
        <w:color w:val="000080"/>
        <w:sz w:val="20"/>
        <w:szCs w:val="20"/>
        <w:highlight w:val="lightGray"/>
      </w:rPr>
      <w:t>]</w:t>
    </w:r>
  </w:p>
  <w:p w:rsidRPr="000B3FC7" w:rsidR="000B3FC7" w:rsidP="00A6430D" w:rsidRDefault="000B3FC7" w14:paraId="0E51A9D7" w14:textId="77777777">
    <w:pPr>
      <w:pStyle w:val="Header"/>
      <w:tabs>
        <w:tab w:val="left" w:pos="2520"/>
        <w:tab w:val="center" w:pos="4680"/>
      </w:tabs>
      <w:spacing w:before="60"/>
      <w:jc w:val="center"/>
      <w:rPr>
        <w:rFonts w:ascii="Verdana" w:hAnsi="Verdana"/>
        <w:color w:val="000080"/>
      </w:rPr>
    </w:pPr>
    <w:r w:rsidRPr="000B3FC7">
      <w:rPr>
        <w:rFonts w:ascii="Verdana" w:hAnsi="Verdana"/>
        <w:color w:val="000080"/>
      </w:rPr>
      <w:t>Homeland Security Exercise and Evaluation Program (HSEEP)</w:t>
    </w:r>
  </w:p>
  <w:p w:rsidRPr="00DC3A53" w:rsidR="0088412A" w:rsidP="0088412A" w:rsidRDefault="00C21EA4" w14:paraId="6DED4377" w14:textId="77777777">
    <w:pPr>
      <w:widowControl/>
      <w:tabs>
        <w:tab w:val="right" w:pos="9360"/>
      </w:tabs>
      <w:autoSpaceDE/>
      <w:autoSpaceDN/>
      <w:adjustRightInd/>
      <w:rPr>
        <w:rFonts w:ascii="Arial" w:hAnsi="Arial" w:cs="Arial"/>
        <w:b/>
        <w:color w:val="000080"/>
        <w:sz w:val="20"/>
        <w:szCs w:val="20"/>
      </w:rPr>
    </w:pPr>
    <w:r w:rsidRPr="0088412A">
      <w:rPr>
        <w:rFonts w:ascii="Arial" w:hAnsi="Arial" w:cs="Arial"/>
        <w:b/>
        <w:color w:val="000080"/>
        <w:sz w:val="20"/>
        <w:szCs w:val="20"/>
      </w:rPr>
      <w:t>After Action Report/Improvement Plan</w:t>
    </w:r>
    <w:r w:rsidRPr="00DC3A53" w:rsidR="0088412A">
      <w:rPr>
        <w:rFonts w:ascii="Arial" w:hAnsi="Arial" w:cs="Arial"/>
        <w:b/>
        <w:color w:val="000080"/>
        <w:sz w:val="20"/>
        <w:szCs w:val="20"/>
      </w:rPr>
      <w:tab/>
    </w:r>
    <w:r w:rsidRPr="00DC3A53" w:rsidR="0088412A">
      <w:rPr>
        <w:rFonts w:ascii="Arial" w:hAnsi="Arial" w:cs="Arial"/>
        <w:b/>
        <w:color w:val="000080"/>
        <w:sz w:val="20"/>
        <w:szCs w:val="20"/>
      </w:rPr>
      <w:t>[Full Exercise Name]</w:t>
    </w:r>
  </w:p>
  <w:p w:rsidRPr="0088412A" w:rsidR="00E8419F" w:rsidP="0088412A" w:rsidRDefault="00C21EA4" w14:paraId="42422C6F" w14:textId="77777777">
    <w:pPr>
      <w:widowControl/>
      <w:pBdr>
        <w:bottom w:val="single" w:color="000080" w:sz="4" w:space="1"/>
      </w:pBdr>
      <w:tabs>
        <w:tab w:val="right" w:pos="9360"/>
      </w:tabs>
      <w:autoSpaceDE/>
      <w:autoSpaceDN/>
      <w:adjustRightInd/>
      <w:spacing w:after="120"/>
      <w:rPr>
        <w:rFonts w:ascii="Arial" w:hAnsi="Arial" w:cs="Arial"/>
        <w:b/>
        <w:color w:val="000080"/>
        <w:sz w:val="20"/>
        <w:szCs w:val="20"/>
      </w:rPr>
    </w:pPr>
    <w:r>
      <w:rPr>
        <w:rFonts w:ascii="Arial" w:hAnsi="Arial" w:cs="Arial"/>
        <w:b/>
        <w:color w:val="000080"/>
        <w:sz w:val="20"/>
        <w:szCs w:val="20"/>
      </w:rPr>
      <w:t>(AAR/IP)</w:t>
    </w:r>
    <w:r w:rsidRPr="0088412A" w:rsidR="0088412A">
      <w:rPr>
        <w:rFonts w:ascii="Arial" w:hAnsi="Arial" w:cs="Arial"/>
        <w:b/>
        <w:color w:val="000080"/>
        <w:sz w:val="20"/>
        <w:szCs w:val="20"/>
      </w:rPr>
      <w:tab/>
    </w:r>
    <w:r w:rsidRPr="0088412A" w:rsidR="0088412A">
      <w:rPr>
        <w:rFonts w:ascii="Arial" w:hAnsi="Arial" w:cs="Arial"/>
        <w:b/>
        <w:color w:val="000080"/>
        <w:sz w:val="20"/>
        <w:szCs w:val="20"/>
      </w:rPr>
      <w:t>[Exercise Name Continued]</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8419F" w:rsidRDefault="00E8419F" w14:paraId="7556D99C" w14:textId="7777777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mc:Ignorable="w14 w15 w16se w16cid w16 w16cex w16sdtdh w16du wp14">
  <w:p w:rsidRPr="00FD74E2" w:rsidR="00E8419F" w:rsidP="00C9263F" w:rsidRDefault="00E8419F" w14:paraId="01C31E4E" w14:textId="77777777">
    <w:pPr>
      <w:pStyle w:val="Header"/>
      <w:jc w:val="center"/>
      <w:rPr>
        <w:rFonts w:ascii="Arial" w:hAnsi="Arial" w:cs="Arial"/>
        <w:sz w:val="18"/>
        <w:szCs w:val="18"/>
      </w:rPr>
    </w:pPr>
    <w:r w:rsidRPr="00FD74E2">
      <w:rPr>
        <w:rFonts w:ascii="Arial" w:hAnsi="Arial" w:cs="Arial"/>
        <w:sz w:val="18"/>
        <w:szCs w:val="18"/>
      </w:rPr>
      <w:t>FOR OFFICIAL USE ONLY</w:t>
    </w:r>
    <w:r>
      <w:rPr>
        <w:rFonts w:ascii="Arial" w:hAnsi="Arial" w:cs="Arial"/>
        <w:sz w:val="18"/>
        <w:szCs w:val="18"/>
      </w:rPr>
      <w:t xml:space="preserve"> (FOUO)</w:t>
    </w:r>
  </w:p>
  <w:p w:rsidR="00E8419F" w:rsidP="00481D76" w:rsidRDefault="00E8419F" w14:paraId="356E41F2" w14:textId="77777777">
    <w:pPr>
      <w:pStyle w:val="Header"/>
      <w:jc w:val="center"/>
      <w:rPr>
        <w:rFonts w:ascii="Times New Roman" w:hAnsi="Times New Roman"/>
        <w:sz w:val="20"/>
      </w:rPr>
    </w:pPr>
    <w:smartTag w:uri="urn:schemas-microsoft-com:office:smarttags" w:element="place">
      <w:smartTag w:uri="urn:schemas-microsoft-com:office:smarttags" w:element="country-region">
        <w:r w:rsidRPr="00FD74E2">
          <w:rPr>
            <w:rFonts w:ascii="Times New Roman" w:hAnsi="Times New Roman"/>
            <w:sz w:val="20"/>
          </w:rPr>
          <w:t>U.S</w:t>
        </w:r>
        <w:r>
          <w:rPr>
            <w:rFonts w:ascii="Times New Roman" w:hAnsi="Times New Roman"/>
            <w:sz w:val="20"/>
          </w:rPr>
          <w:t>.</w:t>
        </w:r>
      </w:smartTag>
    </w:smartTag>
    <w:r w:rsidRPr="00FD74E2">
      <w:rPr>
        <w:rFonts w:ascii="Times New Roman" w:hAnsi="Times New Roman"/>
        <w:sz w:val="20"/>
      </w:rPr>
      <w:t xml:space="preserve"> DEPARTMENT OF HOMELAND SECURITY</w:t>
    </w:r>
  </w:p>
  <w:p w:rsidR="00E8419F" w:rsidP="00481D76" w:rsidRDefault="00E8419F" w14:paraId="61E4AFD0" w14:textId="77777777">
    <w:pPr>
      <w:pStyle w:val="Header"/>
      <w:jc w:val="center"/>
      <w:rPr>
        <w:rFonts w:ascii="Times New Roman" w:hAnsi="Times New Roman"/>
        <w:sz w:val="20"/>
      </w:rPr>
    </w:pPr>
    <w:r w:rsidRPr="00FD74E2">
      <w:rPr>
        <w:rFonts w:ascii="Times New Roman" w:hAnsi="Times New Roman"/>
        <w:sz w:val="20"/>
      </w:rPr>
      <w:t>AFTER ACTION REPORT</w:t>
    </w:r>
    <w:r>
      <w:rPr>
        <w:rFonts w:ascii="Times New Roman" w:hAnsi="Times New Roman"/>
        <w:sz w:val="20"/>
      </w:rPr>
      <w:t>/IMPROVEMENT PLAN</w:t>
    </w:r>
  </w:p>
  <w:p w:rsidRPr="00FD74E2" w:rsidR="00E8419F" w:rsidP="00481D76" w:rsidRDefault="003949E6" w14:paraId="1D39B9AC" w14:textId="6787F1D7">
    <w:pPr>
      <w:pStyle w:val="Header"/>
      <w:jc w:val="center"/>
      <w:rPr>
        <w:rFonts w:ascii="Times New Roman" w:hAnsi="Times New Roman"/>
        <w:sz w:val="20"/>
      </w:rPr>
    </w:pPr>
    <w:r>
      <w:rPr>
        <w:rFonts w:ascii="Verdana" w:hAnsi="Verdana"/>
        <w:b/>
        <w:noProof/>
        <w:sz w:val="20"/>
        <w:highlight w:val="yellow"/>
      </w:rPr>
      <mc:AlternateContent>
        <mc:Choice Requires="wps">
          <w:drawing>
            <wp:anchor distT="0" distB="0" distL="114300" distR="114300" simplePos="0" relativeHeight="251663360" behindDoc="0" locked="0" layoutInCell="1" allowOverlap="1" wp14:anchorId="4C6BB3AE" wp14:editId="0E6C305C">
              <wp:simplePos x="0" y="0"/>
              <wp:positionH relativeFrom="column">
                <wp:posOffset>-13335</wp:posOffset>
              </wp:positionH>
              <wp:positionV relativeFrom="paragraph">
                <wp:posOffset>164465</wp:posOffset>
              </wp:positionV>
              <wp:extent cx="5943600" cy="8255"/>
              <wp:effectExtent l="15240" t="12065" r="13335" b="8255"/>
              <wp:wrapNone/>
              <wp:docPr id="1998789631"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825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5179907B">
            <v:line id="Line 13"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pt" from="-1.05pt,12.95pt" to="466.95pt,13.6pt" w14:anchorId="762C8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"/>
          </w:pict>
        </mc:Fallback>
      </mc:AlternateContent>
    </w:r>
    <w:r w:rsidR="00E8419F">
      <w:rPr>
        <w:rFonts w:ascii="Times New Roman" w:hAnsi="Times New Roman"/>
        <w:sz w:val="20"/>
        <w:highlight w:val="yellow"/>
      </w:rPr>
      <w:t>[</w:t>
    </w:r>
    <w:r w:rsidRPr="005921C8" w:rsidR="00E8419F">
      <w:rPr>
        <w:rFonts w:ascii="Times New Roman" w:hAnsi="Times New Roman"/>
        <w:sz w:val="20"/>
        <w:highlight w:val="yellow"/>
      </w:rPr>
      <w:t>Full Exercise Name]</w:t>
    </w:r>
  </w:p>
  <w:p w:rsidR="00E8419F" w:rsidRDefault="00E8419F" w14:paraId="4A94BFAB" w14:textId="77777777">
    <w:pPr>
      <w:pStyle w:val="Header"/>
    </w:pPr>
  </w:p>
</w:hdr>
</file>

<file path=word/intelligence2.xml><?xml version="1.0" encoding="utf-8"?>
<int2:intelligence xmlns:int2="http://schemas.microsoft.com/office/intelligence/2020/intelligence">
  <int2:observations>
    <int2:bookmark int2:bookmarkName="_Int_ULrG3bfo" int2:invalidationBookmarkName="" int2:hashCode="gVKfvfkGwm4KjV" int2:id="4SKpmoal">
      <int2:state int2:type="gram"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6" style="width:11pt;height:11pt" o:bullet="t" type="#_x0000_t75">
        <v:imagedata o:title="mso552" r:id="rId1"/>
      </v:shape>
    </w:pict>
  </w:numPicBullet>
  <w:abstractNum w:abstractNumId="0" w15:restartNumberingAfterBreak="0">
    <w:nsid w:val="FFFFFF7C"/>
    <w:multiLevelType w:val="singleLevel"/>
    <w:tmpl w:val="FB3845F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DAC86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19ED5B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674258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47610A8"/>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58A2C632"/>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250A5438"/>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D1CC10D6"/>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45C63DE2"/>
    <w:lvl w:ilvl="0">
      <w:start w:val="1"/>
      <w:numFmt w:val="decimal"/>
      <w:lvlText w:val="%1."/>
      <w:lvlJc w:val="left"/>
      <w:pPr>
        <w:tabs>
          <w:tab w:val="num" w:pos="360"/>
        </w:tabs>
        <w:ind w:left="360" w:hanging="360"/>
      </w:pPr>
    </w:lvl>
  </w:abstractNum>
  <w:abstractNum w:abstractNumId="9" w15:restartNumberingAfterBreak="0">
    <w:nsid w:val="0E726C70"/>
    <w:multiLevelType w:val="hybridMultilevel"/>
    <w:tmpl w:val="9D0A13B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111928A6"/>
    <w:multiLevelType w:val="hybridMultilevel"/>
    <w:tmpl w:val="3C1A1742"/>
    <w:lvl w:ilvl="0" w:tplc="31B8BD78">
      <w:start w:val="1"/>
      <w:numFmt w:val="bullet"/>
      <w:lvlText w:val=""/>
      <w:lvlJc w:val="left"/>
      <w:pPr>
        <w:tabs>
          <w:tab w:val="num" w:pos="1080"/>
        </w:tabs>
        <w:ind w:left="1080" w:hanging="360"/>
      </w:pPr>
      <w:rPr>
        <w:rFonts w:hint="default" w:ascii="Symbol" w:hAnsi="Symbol"/>
        <w:color w:val="000080"/>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114D6CB1"/>
    <w:multiLevelType w:val="multilevel"/>
    <w:tmpl w:val="5C08F43C"/>
    <w:lvl w:ilvl="0">
      <w:start w:val="1"/>
      <w:numFmt w:val="decimal"/>
      <w:pStyle w:val="Heading1"/>
      <w:suff w:val="space"/>
      <w:lvlText w:val="Chapter %1"/>
      <w:lvlJc w:val="left"/>
      <w:pPr>
        <w:ind w:left="0" w:firstLine="0"/>
      </w:pPr>
      <w:rPr>
        <w:rFonts w:hint="default"/>
        <w:vanish/>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2" w15:restartNumberingAfterBreak="0">
    <w:nsid w:val="11F927CF"/>
    <w:multiLevelType w:val="hybridMultilevel"/>
    <w:tmpl w:val="E07CAF76"/>
    <w:lvl w:ilvl="0" w:tplc="04090005">
      <w:start w:val="1"/>
      <w:numFmt w:val="bullet"/>
      <w:lvlText w:val=""/>
      <w:lvlJc w:val="left"/>
      <w:pPr>
        <w:tabs>
          <w:tab w:val="num" w:pos="1080"/>
        </w:tabs>
        <w:ind w:left="1080" w:hanging="360"/>
      </w:pPr>
      <w:rPr>
        <w:rFonts w:hint="default" w:ascii="Wingdings" w:hAnsi="Wingdings"/>
      </w:rPr>
    </w:lvl>
    <w:lvl w:ilvl="1" w:tplc="04090003">
      <w:start w:val="1"/>
      <w:numFmt w:val="bullet"/>
      <w:lvlText w:val="o"/>
      <w:lvlJc w:val="left"/>
      <w:pPr>
        <w:tabs>
          <w:tab w:val="num" w:pos="1080"/>
        </w:tabs>
        <w:ind w:left="1080" w:hanging="360"/>
      </w:pPr>
      <w:rPr>
        <w:rFonts w:hint="default" w:ascii="Courier New" w:hAnsi="Courier New" w:cs="Courier New"/>
      </w:rPr>
    </w:lvl>
    <w:lvl w:ilvl="2" w:tplc="0540B8B0">
      <w:start w:val="1"/>
      <w:numFmt w:val="bullet"/>
      <w:lvlText w:val="­"/>
      <w:lvlJc w:val="left"/>
      <w:pPr>
        <w:tabs>
          <w:tab w:val="num" w:pos="1800"/>
        </w:tabs>
        <w:ind w:left="1800" w:hanging="360"/>
      </w:pPr>
      <w:rPr>
        <w:rFonts w:hint="default" w:ascii="Courier New" w:hAnsi="Courier New"/>
      </w:rPr>
    </w:lvl>
    <w:lvl w:ilvl="3" w:tplc="0409000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cs="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cs="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3" w15:restartNumberingAfterBreak="0">
    <w:nsid w:val="2DD15B28"/>
    <w:multiLevelType w:val="hybridMultilevel"/>
    <w:tmpl w:val="A3F2FFF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44D84604"/>
    <w:multiLevelType w:val="hybridMultilevel"/>
    <w:tmpl w:val="7F88060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5D21139E"/>
    <w:multiLevelType w:val="hybridMultilevel"/>
    <w:tmpl w:val="1334F5E8"/>
    <w:lvl w:ilvl="0" w:tplc="F25670A2">
      <w:start w:val="1"/>
      <w:numFmt w:val="bullet"/>
      <w:lvlText w:val=""/>
      <w:lvlJc w:val="left"/>
      <w:pPr>
        <w:tabs>
          <w:tab w:val="num" w:pos="1800"/>
        </w:tabs>
        <w:ind w:left="1800" w:hanging="360"/>
      </w:pPr>
      <w:rPr>
        <w:rFonts w:hint="default" w:ascii="Symbol" w:hAnsi="Symbol"/>
        <w:color w:val="000080"/>
      </w:rPr>
    </w:lvl>
    <w:lvl w:ilvl="1" w:tplc="04090003">
      <w:start w:val="1"/>
      <w:numFmt w:val="bullet"/>
      <w:lvlText w:val="o"/>
      <w:lvlJc w:val="left"/>
      <w:pPr>
        <w:tabs>
          <w:tab w:val="num" w:pos="1080"/>
        </w:tabs>
        <w:ind w:left="1080" w:hanging="360"/>
      </w:pPr>
      <w:rPr>
        <w:rFonts w:hint="default" w:ascii="Courier New" w:hAnsi="Courier New" w:cs="Courier New"/>
      </w:rPr>
    </w:lvl>
    <w:lvl w:ilvl="2" w:tplc="04090005" w:tentative="1">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cs="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cs="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6" w15:restartNumberingAfterBreak="0">
    <w:nsid w:val="5F75585B"/>
    <w:multiLevelType w:val="hybridMultilevel"/>
    <w:tmpl w:val="E82471EE"/>
    <w:lvl w:ilvl="0" w:tplc="F25670A2">
      <w:start w:val="1"/>
      <w:numFmt w:val="bullet"/>
      <w:lvlText w:val=""/>
      <w:lvlJc w:val="left"/>
      <w:pPr>
        <w:tabs>
          <w:tab w:val="num" w:pos="1800"/>
        </w:tabs>
        <w:ind w:left="1800" w:hanging="360"/>
      </w:pPr>
      <w:rPr>
        <w:rFonts w:hint="default" w:ascii="Symbol" w:hAnsi="Symbol"/>
        <w:color w:val="000080"/>
      </w:rPr>
    </w:lvl>
    <w:lvl w:ilvl="1" w:tplc="04090003" w:tentative="1">
      <w:start w:val="1"/>
      <w:numFmt w:val="bullet"/>
      <w:lvlText w:val="o"/>
      <w:lvlJc w:val="left"/>
      <w:pPr>
        <w:tabs>
          <w:tab w:val="num" w:pos="2160"/>
        </w:tabs>
        <w:ind w:left="2160" w:hanging="360"/>
      </w:pPr>
      <w:rPr>
        <w:rFonts w:hint="default" w:ascii="Courier New" w:hAnsi="Courier New" w:cs="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cs="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cs="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17" w15:restartNumberingAfterBreak="0">
    <w:nsid w:val="66B31CE2"/>
    <w:multiLevelType w:val="hybridMultilevel"/>
    <w:tmpl w:val="4B44BE7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8" w15:restartNumberingAfterBreak="0">
    <w:nsid w:val="6F97487E"/>
    <w:multiLevelType w:val="hybridMultilevel"/>
    <w:tmpl w:val="A882FB02"/>
    <w:lvl w:ilvl="0" w:tplc="F25670A2">
      <w:start w:val="1"/>
      <w:numFmt w:val="bullet"/>
      <w:lvlText w:val=""/>
      <w:lvlJc w:val="left"/>
      <w:pPr>
        <w:tabs>
          <w:tab w:val="num" w:pos="1800"/>
        </w:tabs>
        <w:ind w:left="1800" w:hanging="360"/>
      </w:pPr>
      <w:rPr>
        <w:rFonts w:hint="default" w:ascii="Symbol" w:hAnsi="Symbol"/>
        <w:color w:val="000080"/>
      </w:rPr>
    </w:lvl>
    <w:lvl w:ilvl="1" w:tplc="04090003">
      <w:start w:val="1"/>
      <w:numFmt w:val="bullet"/>
      <w:lvlText w:val="o"/>
      <w:lvlJc w:val="left"/>
      <w:pPr>
        <w:tabs>
          <w:tab w:val="num" w:pos="1080"/>
        </w:tabs>
        <w:ind w:left="1080" w:hanging="360"/>
      </w:pPr>
      <w:rPr>
        <w:rFonts w:hint="default" w:ascii="Courier New" w:hAnsi="Courier New" w:cs="Courier New"/>
      </w:rPr>
    </w:lvl>
    <w:lvl w:ilvl="2" w:tplc="04090005">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cs="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cs="Courier New"/>
      </w:rPr>
    </w:lvl>
    <w:lvl w:ilvl="8" w:tplc="04090005" w:tentative="1">
      <w:start w:val="1"/>
      <w:numFmt w:val="bullet"/>
      <w:lvlText w:val=""/>
      <w:lvlJc w:val="left"/>
      <w:pPr>
        <w:tabs>
          <w:tab w:val="num" w:pos="6120"/>
        </w:tabs>
        <w:ind w:left="6120" w:hanging="360"/>
      </w:pPr>
      <w:rPr>
        <w:rFonts w:hint="default" w:ascii="Wingdings" w:hAnsi="Wingdings"/>
      </w:rPr>
    </w:lvl>
  </w:abstractNum>
  <w:abstractNum w:abstractNumId="19" w15:restartNumberingAfterBreak="0">
    <w:nsid w:val="71E65884"/>
    <w:multiLevelType w:val="hybridMultilevel"/>
    <w:tmpl w:val="7F0C7152"/>
    <w:lvl w:ilvl="0" w:tplc="DF206294">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2B97B7F"/>
    <w:multiLevelType w:val="hybridMultilevel"/>
    <w:tmpl w:val="54BC4C78"/>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794E7EB2"/>
    <w:multiLevelType w:val="hybridMultilevel"/>
    <w:tmpl w:val="805AA536"/>
    <w:lvl w:ilvl="0" w:tplc="F25670A2">
      <w:start w:val="1"/>
      <w:numFmt w:val="bullet"/>
      <w:lvlText w:val=""/>
      <w:lvlJc w:val="left"/>
      <w:pPr>
        <w:tabs>
          <w:tab w:val="num" w:pos="1800"/>
        </w:tabs>
        <w:ind w:left="1800" w:hanging="360"/>
      </w:pPr>
      <w:rPr>
        <w:rFonts w:hint="default" w:ascii="Symbol" w:hAnsi="Symbol"/>
        <w:color w:val="000080"/>
      </w:rPr>
    </w:lvl>
    <w:lvl w:ilvl="1" w:tplc="04090003">
      <w:start w:val="1"/>
      <w:numFmt w:val="bullet"/>
      <w:lvlText w:val="o"/>
      <w:lvlJc w:val="left"/>
      <w:pPr>
        <w:tabs>
          <w:tab w:val="num" w:pos="1080"/>
        </w:tabs>
        <w:ind w:left="1080" w:hanging="360"/>
      </w:pPr>
      <w:rPr>
        <w:rFonts w:hint="default" w:ascii="Courier New" w:hAnsi="Courier New" w:cs="Courier New"/>
      </w:rPr>
    </w:lvl>
    <w:lvl w:ilvl="2" w:tplc="04090005" w:tentative="1">
      <w:start w:val="1"/>
      <w:numFmt w:val="bullet"/>
      <w:lvlText w:val=""/>
      <w:lvlJc w:val="left"/>
      <w:pPr>
        <w:tabs>
          <w:tab w:val="num" w:pos="1800"/>
        </w:tabs>
        <w:ind w:left="1800" w:hanging="360"/>
      </w:pPr>
      <w:rPr>
        <w:rFonts w:hint="default" w:ascii="Wingdings" w:hAnsi="Wingdings"/>
      </w:rPr>
    </w:lvl>
    <w:lvl w:ilvl="3" w:tplc="04090001" w:tentative="1">
      <w:start w:val="1"/>
      <w:numFmt w:val="bullet"/>
      <w:lvlText w:val=""/>
      <w:lvlJc w:val="left"/>
      <w:pPr>
        <w:tabs>
          <w:tab w:val="num" w:pos="2520"/>
        </w:tabs>
        <w:ind w:left="2520" w:hanging="360"/>
      </w:pPr>
      <w:rPr>
        <w:rFonts w:hint="default" w:ascii="Symbol" w:hAnsi="Symbol"/>
      </w:rPr>
    </w:lvl>
    <w:lvl w:ilvl="4" w:tplc="04090003" w:tentative="1">
      <w:start w:val="1"/>
      <w:numFmt w:val="bullet"/>
      <w:lvlText w:val="o"/>
      <w:lvlJc w:val="left"/>
      <w:pPr>
        <w:tabs>
          <w:tab w:val="num" w:pos="3240"/>
        </w:tabs>
        <w:ind w:left="3240" w:hanging="360"/>
      </w:pPr>
      <w:rPr>
        <w:rFonts w:hint="default" w:ascii="Courier New" w:hAnsi="Courier New" w:cs="Courier New"/>
      </w:rPr>
    </w:lvl>
    <w:lvl w:ilvl="5" w:tplc="04090005" w:tentative="1">
      <w:start w:val="1"/>
      <w:numFmt w:val="bullet"/>
      <w:lvlText w:val=""/>
      <w:lvlJc w:val="left"/>
      <w:pPr>
        <w:tabs>
          <w:tab w:val="num" w:pos="3960"/>
        </w:tabs>
        <w:ind w:left="3960" w:hanging="360"/>
      </w:pPr>
      <w:rPr>
        <w:rFonts w:hint="default" w:ascii="Wingdings" w:hAnsi="Wingdings"/>
      </w:rPr>
    </w:lvl>
    <w:lvl w:ilvl="6" w:tplc="04090001" w:tentative="1">
      <w:start w:val="1"/>
      <w:numFmt w:val="bullet"/>
      <w:lvlText w:val=""/>
      <w:lvlJc w:val="left"/>
      <w:pPr>
        <w:tabs>
          <w:tab w:val="num" w:pos="4680"/>
        </w:tabs>
        <w:ind w:left="4680" w:hanging="360"/>
      </w:pPr>
      <w:rPr>
        <w:rFonts w:hint="default" w:ascii="Symbol" w:hAnsi="Symbol"/>
      </w:rPr>
    </w:lvl>
    <w:lvl w:ilvl="7" w:tplc="04090003" w:tentative="1">
      <w:start w:val="1"/>
      <w:numFmt w:val="bullet"/>
      <w:lvlText w:val="o"/>
      <w:lvlJc w:val="left"/>
      <w:pPr>
        <w:tabs>
          <w:tab w:val="num" w:pos="5400"/>
        </w:tabs>
        <w:ind w:left="5400" w:hanging="360"/>
      </w:pPr>
      <w:rPr>
        <w:rFonts w:hint="default" w:ascii="Courier New" w:hAnsi="Courier New" w:cs="Courier New"/>
      </w:rPr>
    </w:lvl>
    <w:lvl w:ilvl="8" w:tplc="04090005" w:tentative="1">
      <w:start w:val="1"/>
      <w:numFmt w:val="bullet"/>
      <w:lvlText w:val=""/>
      <w:lvlJc w:val="left"/>
      <w:pPr>
        <w:tabs>
          <w:tab w:val="num" w:pos="6120"/>
        </w:tabs>
        <w:ind w:left="6120" w:hanging="360"/>
      </w:pPr>
      <w:rPr>
        <w:rFonts w:hint="default" w:ascii="Wingdings" w:hAnsi="Wingdings"/>
      </w:rPr>
    </w:lvl>
  </w:abstractNum>
  <w:num w:numId="1" w16cid:durableId="1002930001">
    <w:abstractNumId w:val="11"/>
  </w:num>
  <w:num w:numId="2" w16cid:durableId="280648847">
    <w:abstractNumId w:val="19"/>
  </w:num>
  <w:num w:numId="3" w16cid:durableId="1820919202">
    <w:abstractNumId w:val="17"/>
  </w:num>
  <w:num w:numId="4" w16cid:durableId="558439589">
    <w:abstractNumId w:val="9"/>
  </w:num>
  <w:num w:numId="5" w16cid:durableId="1938515238">
    <w:abstractNumId w:val="20"/>
  </w:num>
  <w:num w:numId="6" w16cid:durableId="24409344">
    <w:abstractNumId w:val="13"/>
  </w:num>
  <w:num w:numId="7" w16cid:durableId="388575084">
    <w:abstractNumId w:val="14"/>
  </w:num>
  <w:num w:numId="8" w16cid:durableId="1367952744">
    <w:abstractNumId w:val="12"/>
  </w:num>
  <w:num w:numId="9" w16cid:durableId="641615337">
    <w:abstractNumId w:val="10"/>
  </w:num>
  <w:num w:numId="10" w16cid:durableId="1065496380">
    <w:abstractNumId w:val="16"/>
  </w:num>
  <w:num w:numId="11" w16cid:durableId="861095195">
    <w:abstractNumId w:val="21"/>
  </w:num>
  <w:num w:numId="12" w16cid:durableId="1752039672">
    <w:abstractNumId w:val="15"/>
  </w:num>
  <w:num w:numId="13" w16cid:durableId="881214988">
    <w:abstractNumId w:val="18"/>
  </w:num>
  <w:num w:numId="14" w16cid:durableId="1163468097">
    <w:abstractNumId w:val="7"/>
  </w:num>
  <w:num w:numId="15" w16cid:durableId="244195996">
    <w:abstractNumId w:val="6"/>
  </w:num>
  <w:num w:numId="16" w16cid:durableId="1264067563">
    <w:abstractNumId w:val="5"/>
  </w:num>
  <w:num w:numId="17" w16cid:durableId="1392575744">
    <w:abstractNumId w:val="4"/>
  </w:num>
  <w:num w:numId="18" w16cid:durableId="963921587">
    <w:abstractNumId w:val="8"/>
  </w:num>
  <w:num w:numId="19" w16cid:durableId="605161633">
    <w:abstractNumId w:val="3"/>
  </w:num>
  <w:num w:numId="20" w16cid:durableId="386419069">
    <w:abstractNumId w:val="2"/>
  </w:num>
  <w:num w:numId="21" w16cid:durableId="1388646878">
    <w:abstractNumId w:val="1"/>
  </w:num>
  <w:num w:numId="22" w16cid:durableId="394548482">
    <w:abstractNumId w:val="0"/>
  </w:num>
  <w:numIdMacAtCleanup w:val="13"/>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displayBackgroundShape/>
  <w:activeWritingStyle w:lang="en-US" w:vendorID="64" w:dllVersion="0" w:nlCheck="1" w:checkStyle="0" w:appName="MSWord"/>
  <w:stylePaneFormatFilter w:val="2004" w:allStyles="0" w:customStyles="0" w:latentStyles="1" w:stylesInUse="0" w:headingStyles="0" w:numberingStyles="0" w:tableStyles="0" w:directFormattingOnRuns="0" w:directFormattingOnParagraphs="0" w:directFormattingOnNumbering="0" w:directFormattingOnTables="0" w:clearFormatting="0" w:top3HeadingStyles="1" w:visibleStyles="0" w:alternateStyleNames="0"/>
  <w:trackRevisions w:val="false"/>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ADC"/>
    <w:rsid w:val="00007A99"/>
    <w:rsid w:val="000110BF"/>
    <w:rsid w:val="00012E46"/>
    <w:rsid w:val="0001616D"/>
    <w:rsid w:val="00016AD3"/>
    <w:rsid w:val="00027010"/>
    <w:rsid w:val="000327C8"/>
    <w:rsid w:val="00032869"/>
    <w:rsid w:val="00034B4C"/>
    <w:rsid w:val="00037B04"/>
    <w:rsid w:val="000505F9"/>
    <w:rsid w:val="000524F4"/>
    <w:rsid w:val="0006694E"/>
    <w:rsid w:val="00084573"/>
    <w:rsid w:val="00091650"/>
    <w:rsid w:val="000973E0"/>
    <w:rsid w:val="000A1640"/>
    <w:rsid w:val="000B1854"/>
    <w:rsid w:val="000B3FC7"/>
    <w:rsid w:val="000C3BF2"/>
    <w:rsid w:val="000C617D"/>
    <w:rsid w:val="000D654E"/>
    <w:rsid w:val="000E1EF9"/>
    <w:rsid w:val="000E2E32"/>
    <w:rsid w:val="000E4601"/>
    <w:rsid w:val="000F4114"/>
    <w:rsid w:val="000F5515"/>
    <w:rsid w:val="000F5C91"/>
    <w:rsid w:val="000F776C"/>
    <w:rsid w:val="001009F4"/>
    <w:rsid w:val="001014E5"/>
    <w:rsid w:val="0011304A"/>
    <w:rsid w:val="00113EC0"/>
    <w:rsid w:val="00140FBE"/>
    <w:rsid w:val="001462C6"/>
    <w:rsid w:val="001513F3"/>
    <w:rsid w:val="001519AD"/>
    <w:rsid w:val="001605BC"/>
    <w:rsid w:val="0016232E"/>
    <w:rsid w:val="001641B3"/>
    <w:rsid w:val="001651FD"/>
    <w:rsid w:val="00170EFC"/>
    <w:rsid w:val="0017313C"/>
    <w:rsid w:val="00173DDA"/>
    <w:rsid w:val="00180841"/>
    <w:rsid w:val="001907B2"/>
    <w:rsid w:val="001A22AD"/>
    <w:rsid w:val="001A2537"/>
    <w:rsid w:val="001A5120"/>
    <w:rsid w:val="001A6B04"/>
    <w:rsid w:val="001B49BD"/>
    <w:rsid w:val="001B70EF"/>
    <w:rsid w:val="001C0508"/>
    <w:rsid w:val="001C202E"/>
    <w:rsid w:val="001C5F05"/>
    <w:rsid w:val="001D4204"/>
    <w:rsid w:val="001D6BAA"/>
    <w:rsid w:val="001F1C9E"/>
    <w:rsid w:val="001F3FB7"/>
    <w:rsid w:val="001F64B9"/>
    <w:rsid w:val="00200CF4"/>
    <w:rsid w:val="0020767F"/>
    <w:rsid w:val="00210164"/>
    <w:rsid w:val="002216E2"/>
    <w:rsid w:val="00224857"/>
    <w:rsid w:val="002265A2"/>
    <w:rsid w:val="00230E02"/>
    <w:rsid w:val="00232563"/>
    <w:rsid w:val="0023717B"/>
    <w:rsid w:val="0024542C"/>
    <w:rsid w:val="00250E6F"/>
    <w:rsid w:val="00255FFA"/>
    <w:rsid w:val="00265EA3"/>
    <w:rsid w:val="00267FAF"/>
    <w:rsid w:val="00274B62"/>
    <w:rsid w:val="00291A62"/>
    <w:rsid w:val="00293F90"/>
    <w:rsid w:val="002A08E5"/>
    <w:rsid w:val="002A0A72"/>
    <w:rsid w:val="002A6884"/>
    <w:rsid w:val="002A7079"/>
    <w:rsid w:val="002B0514"/>
    <w:rsid w:val="002B396B"/>
    <w:rsid w:val="002B5AFA"/>
    <w:rsid w:val="002C6768"/>
    <w:rsid w:val="002D7749"/>
    <w:rsid w:val="002E7C6C"/>
    <w:rsid w:val="002F2808"/>
    <w:rsid w:val="002F6908"/>
    <w:rsid w:val="0030180C"/>
    <w:rsid w:val="00304975"/>
    <w:rsid w:val="0030644C"/>
    <w:rsid w:val="00307667"/>
    <w:rsid w:val="003166BF"/>
    <w:rsid w:val="00317A33"/>
    <w:rsid w:val="003325FD"/>
    <w:rsid w:val="003408F1"/>
    <w:rsid w:val="00342E42"/>
    <w:rsid w:val="0035103E"/>
    <w:rsid w:val="00353365"/>
    <w:rsid w:val="00353BF9"/>
    <w:rsid w:val="00355352"/>
    <w:rsid w:val="00357E8E"/>
    <w:rsid w:val="00363FFE"/>
    <w:rsid w:val="0036554E"/>
    <w:rsid w:val="00367E64"/>
    <w:rsid w:val="00372065"/>
    <w:rsid w:val="00372DF2"/>
    <w:rsid w:val="00375400"/>
    <w:rsid w:val="00375A4D"/>
    <w:rsid w:val="00376592"/>
    <w:rsid w:val="0037725B"/>
    <w:rsid w:val="00383E14"/>
    <w:rsid w:val="003842BE"/>
    <w:rsid w:val="003911A3"/>
    <w:rsid w:val="003949E6"/>
    <w:rsid w:val="00396ADF"/>
    <w:rsid w:val="00396D52"/>
    <w:rsid w:val="003B0867"/>
    <w:rsid w:val="003B166B"/>
    <w:rsid w:val="003B4F52"/>
    <w:rsid w:val="003B6D27"/>
    <w:rsid w:val="003C0DC7"/>
    <w:rsid w:val="003C2644"/>
    <w:rsid w:val="003C360B"/>
    <w:rsid w:val="003C4474"/>
    <w:rsid w:val="003D4F16"/>
    <w:rsid w:val="003D582C"/>
    <w:rsid w:val="003E006D"/>
    <w:rsid w:val="003F1191"/>
    <w:rsid w:val="003F6ADC"/>
    <w:rsid w:val="003F6F4E"/>
    <w:rsid w:val="00400499"/>
    <w:rsid w:val="00401010"/>
    <w:rsid w:val="00403175"/>
    <w:rsid w:val="00412F14"/>
    <w:rsid w:val="004153DC"/>
    <w:rsid w:val="00417737"/>
    <w:rsid w:val="004179D0"/>
    <w:rsid w:val="004212BE"/>
    <w:rsid w:val="0042527E"/>
    <w:rsid w:val="0043150D"/>
    <w:rsid w:val="00435D6F"/>
    <w:rsid w:val="00443302"/>
    <w:rsid w:val="004441C8"/>
    <w:rsid w:val="00444BFF"/>
    <w:rsid w:val="00455E7A"/>
    <w:rsid w:val="00460DCE"/>
    <w:rsid w:val="004626F0"/>
    <w:rsid w:val="00467F02"/>
    <w:rsid w:val="0047012E"/>
    <w:rsid w:val="00473DDB"/>
    <w:rsid w:val="004749B4"/>
    <w:rsid w:val="004768BA"/>
    <w:rsid w:val="00477A37"/>
    <w:rsid w:val="00481D76"/>
    <w:rsid w:val="004838D4"/>
    <w:rsid w:val="00487147"/>
    <w:rsid w:val="00491FE9"/>
    <w:rsid w:val="004A0197"/>
    <w:rsid w:val="004A02D9"/>
    <w:rsid w:val="004A20BF"/>
    <w:rsid w:val="004A6D39"/>
    <w:rsid w:val="004B21B9"/>
    <w:rsid w:val="004B2A69"/>
    <w:rsid w:val="004B456E"/>
    <w:rsid w:val="004C3858"/>
    <w:rsid w:val="004D675F"/>
    <w:rsid w:val="004F396E"/>
    <w:rsid w:val="00500D1E"/>
    <w:rsid w:val="00501600"/>
    <w:rsid w:val="00504403"/>
    <w:rsid w:val="0050645F"/>
    <w:rsid w:val="00506B85"/>
    <w:rsid w:val="005124CC"/>
    <w:rsid w:val="00512A6C"/>
    <w:rsid w:val="00513B4E"/>
    <w:rsid w:val="00515D31"/>
    <w:rsid w:val="005213CD"/>
    <w:rsid w:val="00523DC6"/>
    <w:rsid w:val="0054472A"/>
    <w:rsid w:val="00546463"/>
    <w:rsid w:val="00546CEB"/>
    <w:rsid w:val="00551F0B"/>
    <w:rsid w:val="00552CF2"/>
    <w:rsid w:val="00562B3B"/>
    <w:rsid w:val="005633B8"/>
    <w:rsid w:val="00567E0B"/>
    <w:rsid w:val="00581049"/>
    <w:rsid w:val="0058542A"/>
    <w:rsid w:val="00593106"/>
    <w:rsid w:val="005942CB"/>
    <w:rsid w:val="005946AC"/>
    <w:rsid w:val="005962F2"/>
    <w:rsid w:val="005A182F"/>
    <w:rsid w:val="005A589D"/>
    <w:rsid w:val="005B2043"/>
    <w:rsid w:val="005B368A"/>
    <w:rsid w:val="005B71AA"/>
    <w:rsid w:val="005C14DA"/>
    <w:rsid w:val="005C61B6"/>
    <w:rsid w:val="005D3329"/>
    <w:rsid w:val="005D48AD"/>
    <w:rsid w:val="005E1B2D"/>
    <w:rsid w:val="005E5C35"/>
    <w:rsid w:val="005E6A63"/>
    <w:rsid w:val="005E7011"/>
    <w:rsid w:val="005F144A"/>
    <w:rsid w:val="005F3A55"/>
    <w:rsid w:val="00603816"/>
    <w:rsid w:val="00603BCE"/>
    <w:rsid w:val="00604321"/>
    <w:rsid w:val="00606E15"/>
    <w:rsid w:val="0061303C"/>
    <w:rsid w:val="006167F2"/>
    <w:rsid w:val="00617893"/>
    <w:rsid w:val="00617DEE"/>
    <w:rsid w:val="006223DF"/>
    <w:rsid w:val="006249D0"/>
    <w:rsid w:val="006360FF"/>
    <w:rsid w:val="00640684"/>
    <w:rsid w:val="00647A2C"/>
    <w:rsid w:val="006501E0"/>
    <w:rsid w:val="00650E21"/>
    <w:rsid w:val="00651E24"/>
    <w:rsid w:val="00660134"/>
    <w:rsid w:val="00664087"/>
    <w:rsid w:val="0067061A"/>
    <w:rsid w:val="006752E0"/>
    <w:rsid w:val="00681D6C"/>
    <w:rsid w:val="00683388"/>
    <w:rsid w:val="006866CE"/>
    <w:rsid w:val="00687D1C"/>
    <w:rsid w:val="006978D5"/>
    <w:rsid w:val="006A07C6"/>
    <w:rsid w:val="006A0CBB"/>
    <w:rsid w:val="006A2B32"/>
    <w:rsid w:val="006A4214"/>
    <w:rsid w:val="006A66C6"/>
    <w:rsid w:val="006B29B6"/>
    <w:rsid w:val="006B29D8"/>
    <w:rsid w:val="006B6BD3"/>
    <w:rsid w:val="006B6F3F"/>
    <w:rsid w:val="006B7895"/>
    <w:rsid w:val="006B7982"/>
    <w:rsid w:val="006C0A77"/>
    <w:rsid w:val="006C31E9"/>
    <w:rsid w:val="006C59CA"/>
    <w:rsid w:val="006C742C"/>
    <w:rsid w:val="006D0F27"/>
    <w:rsid w:val="006D46FF"/>
    <w:rsid w:val="006D7837"/>
    <w:rsid w:val="006E5797"/>
    <w:rsid w:val="006E7828"/>
    <w:rsid w:val="006F0C80"/>
    <w:rsid w:val="006F415D"/>
    <w:rsid w:val="006F6290"/>
    <w:rsid w:val="006F6299"/>
    <w:rsid w:val="00700CBB"/>
    <w:rsid w:val="00707C67"/>
    <w:rsid w:val="00717F4F"/>
    <w:rsid w:val="00727207"/>
    <w:rsid w:val="00730313"/>
    <w:rsid w:val="0073411D"/>
    <w:rsid w:val="00740A5F"/>
    <w:rsid w:val="00744283"/>
    <w:rsid w:val="00744A4C"/>
    <w:rsid w:val="007565FC"/>
    <w:rsid w:val="00760E01"/>
    <w:rsid w:val="007620E5"/>
    <w:rsid w:val="00763B7C"/>
    <w:rsid w:val="007727DE"/>
    <w:rsid w:val="007821F2"/>
    <w:rsid w:val="007839FE"/>
    <w:rsid w:val="007845AF"/>
    <w:rsid w:val="00791A11"/>
    <w:rsid w:val="007A67EC"/>
    <w:rsid w:val="007A7EC9"/>
    <w:rsid w:val="007B11F4"/>
    <w:rsid w:val="007B79CD"/>
    <w:rsid w:val="007C2B8D"/>
    <w:rsid w:val="007C419C"/>
    <w:rsid w:val="007D7AEC"/>
    <w:rsid w:val="007E4166"/>
    <w:rsid w:val="007F100A"/>
    <w:rsid w:val="007F3E41"/>
    <w:rsid w:val="007F7363"/>
    <w:rsid w:val="007F7E0E"/>
    <w:rsid w:val="00802A64"/>
    <w:rsid w:val="00810A09"/>
    <w:rsid w:val="00813967"/>
    <w:rsid w:val="008140CA"/>
    <w:rsid w:val="00814864"/>
    <w:rsid w:val="00821EE6"/>
    <w:rsid w:val="00821F2E"/>
    <w:rsid w:val="00827764"/>
    <w:rsid w:val="00837391"/>
    <w:rsid w:val="00840632"/>
    <w:rsid w:val="00844A50"/>
    <w:rsid w:val="008458B1"/>
    <w:rsid w:val="00854041"/>
    <w:rsid w:val="00860535"/>
    <w:rsid w:val="00866134"/>
    <w:rsid w:val="00866283"/>
    <w:rsid w:val="00870B84"/>
    <w:rsid w:val="00872620"/>
    <w:rsid w:val="0087759B"/>
    <w:rsid w:val="008832C1"/>
    <w:rsid w:val="008839BE"/>
    <w:rsid w:val="0088412A"/>
    <w:rsid w:val="00884322"/>
    <w:rsid w:val="008873B3"/>
    <w:rsid w:val="00890EC9"/>
    <w:rsid w:val="0089204E"/>
    <w:rsid w:val="0089648E"/>
    <w:rsid w:val="008A3D31"/>
    <w:rsid w:val="008B056A"/>
    <w:rsid w:val="008B4BD2"/>
    <w:rsid w:val="008B6654"/>
    <w:rsid w:val="008B6657"/>
    <w:rsid w:val="008C0996"/>
    <w:rsid w:val="008C364A"/>
    <w:rsid w:val="008D7199"/>
    <w:rsid w:val="008E6776"/>
    <w:rsid w:val="008F4BF2"/>
    <w:rsid w:val="00900357"/>
    <w:rsid w:val="00912218"/>
    <w:rsid w:val="0091308B"/>
    <w:rsid w:val="009133EE"/>
    <w:rsid w:val="009164C8"/>
    <w:rsid w:val="00924BE8"/>
    <w:rsid w:val="009273FA"/>
    <w:rsid w:val="00935334"/>
    <w:rsid w:val="00936584"/>
    <w:rsid w:val="0094083B"/>
    <w:rsid w:val="00951EAD"/>
    <w:rsid w:val="00954D44"/>
    <w:rsid w:val="00955D39"/>
    <w:rsid w:val="00965BCB"/>
    <w:rsid w:val="00967630"/>
    <w:rsid w:val="00975189"/>
    <w:rsid w:val="00976AAF"/>
    <w:rsid w:val="00980F26"/>
    <w:rsid w:val="0098115B"/>
    <w:rsid w:val="00985086"/>
    <w:rsid w:val="009876BC"/>
    <w:rsid w:val="00990598"/>
    <w:rsid w:val="00993BC4"/>
    <w:rsid w:val="009B0655"/>
    <w:rsid w:val="009B4DCC"/>
    <w:rsid w:val="009B6E38"/>
    <w:rsid w:val="009C131F"/>
    <w:rsid w:val="009C1353"/>
    <w:rsid w:val="009C34EF"/>
    <w:rsid w:val="009D1BE8"/>
    <w:rsid w:val="009D23DD"/>
    <w:rsid w:val="009D4C16"/>
    <w:rsid w:val="009E2EC1"/>
    <w:rsid w:val="009E49B9"/>
    <w:rsid w:val="009E6EBF"/>
    <w:rsid w:val="009F1343"/>
    <w:rsid w:val="009F7347"/>
    <w:rsid w:val="009F7E57"/>
    <w:rsid w:val="00A02271"/>
    <w:rsid w:val="00A05033"/>
    <w:rsid w:val="00A06FA1"/>
    <w:rsid w:val="00A07369"/>
    <w:rsid w:val="00A10331"/>
    <w:rsid w:val="00A14765"/>
    <w:rsid w:val="00A23A21"/>
    <w:rsid w:val="00A37DAE"/>
    <w:rsid w:val="00A42810"/>
    <w:rsid w:val="00A56A8A"/>
    <w:rsid w:val="00A57A54"/>
    <w:rsid w:val="00A60171"/>
    <w:rsid w:val="00A6430D"/>
    <w:rsid w:val="00A805C3"/>
    <w:rsid w:val="00A815A1"/>
    <w:rsid w:val="00A8645C"/>
    <w:rsid w:val="00A92A6D"/>
    <w:rsid w:val="00A94637"/>
    <w:rsid w:val="00A9507C"/>
    <w:rsid w:val="00AA00B0"/>
    <w:rsid w:val="00AA2372"/>
    <w:rsid w:val="00AA29F8"/>
    <w:rsid w:val="00AA442A"/>
    <w:rsid w:val="00AC0B80"/>
    <w:rsid w:val="00AC0D60"/>
    <w:rsid w:val="00AC5018"/>
    <w:rsid w:val="00AE65EC"/>
    <w:rsid w:val="00AE6A87"/>
    <w:rsid w:val="00AE743B"/>
    <w:rsid w:val="00AE7E69"/>
    <w:rsid w:val="00AE7E74"/>
    <w:rsid w:val="00AF5975"/>
    <w:rsid w:val="00B007AC"/>
    <w:rsid w:val="00B01D85"/>
    <w:rsid w:val="00B045FF"/>
    <w:rsid w:val="00B065F6"/>
    <w:rsid w:val="00B12656"/>
    <w:rsid w:val="00B15524"/>
    <w:rsid w:val="00B15ACE"/>
    <w:rsid w:val="00B26E92"/>
    <w:rsid w:val="00B305A3"/>
    <w:rsid w:val="00B4353D"/>
    <w:rsid w:val="00B45552"/>
    <w:rsid w:val="00B45766"/>
    <w:rsid w:val="00B47629"/>
    <w:rsid w:val="00B507AA"/>
    <w:rsid w:val="00B56156"/>
    <w:rsid w:val="00B5638F"/>
    <w:rsid w:val="00B602AA"/>
    <w:rsid w:val="00B66C17"/>
    <w:rsid w:val="00B732BA"/>
    <w:rsid w:val="00B774F9"/>
    <w:rsid w:val="00BD02E0"/>
    <w:rsid w:val="00BD07E6"/>
    <w:rsid w:val="00BD142A"/>
    <w:rsid w:val="00BD5F21"/>
    <w:rsid w:val="00BD7874"/>
    <w:rsid w:val="00BE466B"/>
    <w:rsid w:val="00C045B4"/>
    <w:rsid w:val="00C124E9"/>
    <w:rsid w:val="00C12692"/>
    <w:rsid w:val="00C21EA4"/>
    <w:rsid w:val="00C21F72"/>
    <w:rsid w:val="00C26EB3"/>
    <w:rsid w:val="00C30E81"/>
    <w:rsid w:val="00C31F3D"/>
    <w:rsid w:val="00C32C03"/>
    <w:rsid w:val="00C37916"/>
    <w:rsid w:val="00C417CD"/>
    <w:rsid w:val="00C536DE"/>
    <w:rsid w:val="00C64201"/>
    <w:rsid w:val="00C675F1"/>
    <w:rsid w:val="00C74B53"/>
    <w:rsid w:val="00C74C77"/>
    <w:rsid w:val="00C83266"/>
    <w:rsid w:val="00C85ACF"/>
    <w:rsid w:val="00C86DDE"/>
    <w:rsid w:val="00C906DD"/>
    <w:rsid w:val="00C9263F"/>
    <w:rsid w:val="00C94684"/>
    <w:rsid w:val="00C964A1"/>
    <w:rsid w:val="00CB0C10"/>
    <w:rsid w:val="00CB10B2"/>
    <w:rsid w:val="00CB53A4"/>
    <w:rsid w:val="00CB565D"/>
    <w:rsid w:val="00CC3511"/>
    <w:rsid w:val="00CC65B2"/>
    <w:rsid w:val="00CD3ECB"/>
    <w:rsid w:val="00CD4A7E"/>
    <w:rsid w:val="00CE1CDD"/>
    <w:rsid w:val="00CF09C8"/>
    <w:rsid w:val="00CF1AA9"/>
    <w:rsid w:val="00CF48DF"/>
    <w:rsid w:val="00D02C9B"/>
    <w:rsid w:val="00D0498D"/>
    <w:rsid w:val="00D10034"/>
    <w:rsid w:val="00D107BC"/>
    <w:rsid w:val="00D16B23"/>
    <w:rsid w:val="00D16BC4"/>
    <w:rsid w:val="00D224EC"/>
    <w:rsid w:val="00D23267"/>
    <w:rsid w:val="00D24594"/>
    <w:rsid w:val="00D24CC4"/>
    <w:rsid w:val="00D343FA"/>
    <w:rsid w:val="00D34EBD"/>
    <w:rsid w:val="00D36AC5"/>
    <w:rsid w:val="00D46E50"/>
    <w:rsid w:val="00D60678"/>
    <w:rsid w:val="00D6288E"/>
    <w:rsid w:val="00D62FD1"/>
    <w:rsid w:val="00D6400F"/>
    <w:rsid w:val="00D70D70"/>
    <w:rsid w:val="00D74E28"/>
    <w:rsid w:val="00D82C1D"/>
    <w:rsid w:val="00D939A0"/>
    <w:rsid w:val="00D946EA"/>
    <w:rsid w:val="00D94FA0"/>
    <w:rsid w:val="00D951D3"/>
    <w:rsid w:val="00DA731A"/>
    <w:rsid w:val="00DC3A53"/>
    <w:rsid w:val="00DC7949"/>
    <w:rsid w:val="00DD253A"/>
    <w:rsid w:val="00DD3CBC"/>
    <w:rsid w:val="00DD3FBD"/>
    <w:rsid w:val="00DD596D"/>
    <w:rsid w:val="00DE0474"/>
    <w:rsid w:val="00DE0B3F"/>
    <w:rsid w:val="00DE3440"/>
    <w:rsid w:val="00DE5EC9"/>
    <w:rsid w:val="00DE7505"/>
    <w:rsid w:val="00DF340B"/>
    <w:rsid w:val="00DF716B"/>
    <w:rsid w:val="00E108DB"/>
    <w:rsid w:val="00E1347A"/>
    <w:rsid w:val="00E17F59"/>
    <w:rsid w:val="00E22511"/>
    <w:rsid w:val="00E238CE"/>
    <w:rsid w:val="00E315DB"/>
    <w:rsid w:val="00E3246F"/>
    <w:rsid w:val="00E414B1"/>
    <w:rsid w:val="00E43398"/>
    <w:rsid w:val="00E455C6"/>
    <w:rsid w:val="00E53A6C"/>
    <w:rsid w:val="00E54FE9"/>
    <w:rsid w:val="00E57B4A"/>
    <w:rsid w:val="00E57E98"/>
    <w:rsid w:val="00E616D0"/>
    <w:rsid w:val="00E634F7"/>
    <w:rsid w:val="00E70CE7"/>
    <w:rsid w:val="00E74556"/>
    <w:rsid w:val="00E772D3"/>
    <w:rsid w:val="00E8194A"/>
    <w:rsid w:val="00E830F5"/>
    <w:rsid w:val="00E8419F"/>
    <w:rsid w:val="00E84A83"/>
    <w:rsid w:val="00E861C4"/>
    <w:rsid w:val="00E96AA0"/>
    <w:rsid w:val="00E97A62"/>
    <w:rsid w:val="00EA2832"/>
    <w:rsid w:val="00EC1EAE"/>
    <w:rsid w:val="00EC2C4B"/>
    <w:rsid w:val="00EC3BC4"/>
    <w:rsid w:val="00ED0E59"/>
    <w:rsid w:val="00EE5666"/>
    <w:rsid w:val="00F01802"/>
    <w:rsid w:val="00F04176"/>
    <w:rsid w:val="00F050CE"/>
    <w:rsid w:val="00F05CD5"/>
    <w:rsid w:val="00F114E0"/>
    <w:rsid w:val="00F1457B"/>
    <w:rsid w:val="00F17324"/>
    <w:rsid w:val="00F23A39"/>
    <w:rsid w:val="00F31178"/>
    <w:rsid w:val="00F331B6"/>
    <w:rsid w:val="00F33799"/>
    <w:rsid w:val="00F34F86"/>
    <w:rsid w:val="00F41F82"/>
    <w:rsid w:val="00F459C2"/>
    <w:rsid w:val="00F53EB7"/>
    <w:rsid w:val="00F555B9"/>
    <w:rsid w:val="00F57AE0"/>
    <w:rsid w:val="00F60EF7"/>
    <w:rsid w:val="00F640CB"/>
    <w:rsid w:val="00F66BB9"/>
    <w:rsid w:val="00F77894"/>
    <w:rsid w:val="00F818D6"/>
    <w:rsid w:val="00F86E80"/>
    <w:rsid w:val="00FA76D7"/>
    <w:rsid w:val="00FB7980"/>
    <w:rsid w:val="00FC2C69"/>
    <w:rsid w:val="00FC6C09"/>
    <w:rsid w:val="00FD35D6"/>
    <w:rsid w:val="00FD3F9C"/>
    <w:rsid w:val="00FD58D7"/>
    <w:rsid w:val="00FE066F"/>
    <w:rsid w:val="00FE16CF"/>
    <w:rsid w:val="00FE35A4"/>
    <w:rsid w:val="00FF26ED"/>
    <w:rsid w:val="00FF3FA6"/>
    <w:rsid w:val="0C644DB6"/>
    <w:rsid w:val="49297D3F"/>
    <w:rsid w:val="68D86B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49"/>
    <o:shapelayout v:ext="edit">
      <o:idmap v:ext="edit" data="1"/>
    </o:shapelayout>
  </w:shapeDefaults>
  <w:decimalSymbol w:val="."/>
  <w:listSeparator w:val=","/>
  <w14:docId w14:val="315700A3"/>
  <w15:docId w15:val="{1733943F-4B53-4613-963E-647474B747B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651FD"/>
    <w:pPr>
      <w:widowControl w:val="0"/>
      <w:autoSpaceDE w:val="0"/>
      <w:autoSpaceDN w:val="0"/>
      <w:adjustRightInd w:val="0"/>
    </w:pPr>
    <w:rPr>
      <w:rFonts w:ascii="Times" w:hAnsi="Times"/>
      <w:color w:val="000000"/>
      <w:sz w:val="24"/>
      <w:szCs w:val="24"/>
    </w:rPr>
  </w:style>
  <w:style w:type="paragraph" w:styleId="Heading1">
    <w:name w:val="heading 1"/>
    <w:aliases w:val="1 ghost,g"/>
    <w:basedOn w:val="Normal"/>
    <w:next w:val="Normal"/>
    <w:qFormat/>
    <w:rsid w:val="00091650"/>
    <w:pPr>
      <w:widowControl/>
      <w:numPr>
        <w:numId w:val="1"/>
      </w:numPr>
      <w:autoSpaceDE/>
      <w:autoSpaceDN/>
      <w:adjustRightInd/>
      <w:spacing w:after="280" w:line="360" w:lineRule="atLeast"/>
      <w:outlineLvl w:val="0"/>
    </w:pPr>
    <w:rPr>
      <w:rFonts w:ascii="Book Antiqua" w:hAnsi="Book Antiqua"/>
      <w:color w:val="auto"/>
      <w:szCs w:val="20"/>
    </w:rPr>
  </w:style>
  <w:style w:type="paragraph" w:styleId="Heading2">
    <w:name w:val="heading 2"/>
    <w:aliases w:val="2 headline,h"/>
    <w:basedOn w:val="Normal"/>
    <w:next w:val="Normal"/>
    <w:qFormat/>
    <w:rsid w:val="00091650"/>
    <w:pPr>
      <w:keepNext/>
      <w:widowControl/>
      <w:numPr>
        <w:ilvl w:val="1"/>
        <w:numId w:val="1"/>
      </w:numPr>
      <w:autoSpaceDE/>
      <w:autoSpaceDN/>
      <w:adjustRightInd/>
      <w:spacing w:after="280"/>
      <w:outlineLvl w:val="1"/>
    </w:pPr>
    <w:rPr>
      <w:rFonts w:ascii="Book Antiqua" w:hAnsi="Book Antiqua"/>
      <w:b/>
      <w:caps/>
      <w:color w:val="auto"/>
      <w:szCs w:val="20"/>
    </w:rPr>
  </w:style>
  <w:style w:type="paragraph" w:styleId="Heading3">
    <w:name w:val="heading 3"/>
    <w:aliases w:val="3 bullet,b,2"/>
    <w:basedOn w:val="Normal"/>
    <w:qFormat/>
    <w:rsid w:val="00091650"/>
    <w:pPr>
      <w:widowControl/>
      <w:numPr>
        <w:ilvl w:val="2"/>
        <w:numId w:val="1"/>
      </w:numPr>
      <w:autoSpaceDE/>
      <w:autoSpaceDN/>
      <w:adjustRightInd/>
      <w:outlineLvl w:val="2"/>
    </w:pPr>
    <w:rPr>
      <w:rFonts w:ascii="Book Antiqua" w:hAnsi="Book Antiqua"/>
      <w:color w:val="auto"/>
      <w:szCs w:val="20"/>
    </w:rPr>
  </w:style>
  <w:style w:type="paragraph" w:styleId="Heading4">
    <w:name w:val="heading 4"/>
    <w:aliases w:val="4 dash,d,3"/>
    <w:basedOn w:val="Normal"/>
    <w:qFormat/>
    <w:rsid w:val="00091650"/>
    <w:pPr>
      <w:widowControl/>
      <w:numPr>
        <w:ilvl w:val="3"/>
        <w:numId w:val="1"/>
      </w:numPr>
      <w:autoSpaceDE/>
      <w:autoSpaceDN/>
      <w:adjustRightInd/>
      <w:outlineLvl w:val="3"/>
    </w:pPr>
    <w:rPr>
      <w:rFonts w:ascii="Book Antiqua" w:hAnsi="Book Antiqua"/>
      <w:color w:val="auto"/>
      <w:szCs w:val="20"/>
    </w:rPr>
  </w:style>
  <w:style w:type="paragraph" w:styleId="Heading5">
    <w:name w:val="heading 5"/>
    <w:aliases w:val="5 sub-bullet,sb,4"/>
    <w:basedOn w:val="Normal"/>
    <w:qFormat/>
    <w:rsid w:val="00091650"/>
    <w:pPr>
      <w:widowControl/>
      <w:numPr>
        <w:ilvl w:val="4"/>
        <w:numId w:val="1"/>
      </w:numPr>
      <w:autoSpaceDE/>
      <w:autoSpaceDN/>
      <w:adjustRightInd/>
      <w:outlineLvl w:val="4"/>
    </w:pPr>
    <w:rPr>
      <w:rFonts w:ascii="Book Antiqua" w:hAnsi="Book Antiqua"/>
      <w:color w:val="auto"/>
      <w:szCs w:val="20"/>
    </w:rPr>
  </w:style>
  <w:style w:type="paragraph" w:styleId="Heading6">
    <w:name w:val="heading 6"/>
    <w:aliases w:val="sub-dash,sd,5"/>
    <w:basedOn w:val="Normal"/>
    <w:qFormat/>
    <w:rsid w:val="00091650"/>
    <w:pPr>
      <w:widowControl/>
      <w:numPr>
        <w:ilvl w:val="5"/>
        <w:numId w:val="1"/>
      </w:numPr>
      <w:autoSpaceDE/>
      <w:autoSpaceDN/>
      <w:adjustRightInd/>
      <w:outlineLvl w:val="5"/>
    </w:pPr>
    <w:rPr>
      <w:rFonts w:ascii="Book Antiqua" w:hAnsi="Book Antiqua"/>
      <w:color w:val="auto"/>
      <w:szCs w:val="20"/>
    </w:rPr>
  </w:style>
  <w:style w:type="paragraph" w:styleId="Heading7">
    <w:name w:val="heading 7"/>
    <w:basedOn w:val="Normal"/>
    <w:next w:val="Normal"/>
    <w:qFormat/>
    <w:rsid w:val="00091650"/>
    <w:pPr>
      <w:keepNext/>
      <w:widowControl/>
      <w:numPr>
        <w:ilvl w:val="6"/>
        <w:numId w:val="1"/>
      </w:numPr>
      <w:autoSpaceDE/>
      <w:autoSpaceDN/>
      <w:adjustRightInd/>
      <w:jc w:val="center"/>
      <w:outlineLvl w:val="6"/>
    </w:pPr>
    <w:rPr>
      <w:rFonts w:ascii="Book Antiqua" w:hAnsi="Book Antiqua"/>
      <w:b/>
      <w:color w:val="auto"/>
      <w:sz w:val="20"/>
      <w:szCs w:val="20"/>
    </w:rPr>
  </w:style>
  <w:style w:type="paragraph" w:styleId="Heading8">
    <w:name w:val="heading 8"/>
    <w:basedOn w:val="Normal"/>
    <w:next w:val="Normal"/>
    <w:qFormat/>
    <w:rsid w:val="00091650"/>
    <w:pPr>
      <w:keepNext/>
      <w:numPr>
        <w:ilvl w:val="7"/>
        <w:numId w:val="1"/>
      </w:numPr>
      <w:autoSpaceDE/>
      <w:autoSpaceDN/>
      <w:adjustRightInd/>
      <w:jc w:val="center"/>
      <w:outlineLvl w:val="7"/>
    </w:pPr>
    <w:rPr>
      <w:rFonts w:ascii="Book Antiqua" w:hAnsi="Book Antiqua"/>
      <w:b/>
      <w:bCs/>
      <w:color w:val="auto"/>
      <w:sz w:val="32"/>
      <w:szCs w:val="20"/>
    </w:rPr>
  </w:style>
  <w:style w:type="paragraph" w:styleId="Heading9">
    <w:name w:val="heading 9"/>
    <w:basedOn w:val="Normal"/>
    <w:next w:val="Normal"/>
    <w:qFormat/>
    <w:rsid w:val="00091650"/>
    <w:pPr>
      <w:keepNext/>
      <w:widowControl/>
      <w:numPr>
        <w:ilvl w:val="8"/>
        <w:numId w:val="1"/>
      </w:numPr>
      <w:autoSpaceDE/>
      <w:autoSpaceDN/>
      <w:adjustRightInd/>
      <w:outlineLvl w:val="8"/>
    </w:pPr>
    <w:rPr>
      <w:rFonts w:ascii="Book Antiqua" w:hAnsi="Book Antiqua"/>
      <w:b/>
      <w:bCs/>
      <w:color w:val="auto"/>
      <w:sz w:val="28"/>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01-ChapterHead" w:customStyle="1">
    <w:name w:val="01-Chapter Head"/>
    <w:rsid w:val="006866CE"/>
    <w:pPr>
      <w:tabs>
        <w:tab w:val="left" w:pos="720"/>
      </w:tabs>
      <w:spacing w:after="503" w:line="720" w:lineRule="exact"/>
    </w:pPr>
    <w:rPr>
      <w:rFonts w:ascii="Univers 57 Condensed" w:hAnsi="Univers 57 Condensed"/>
      <w:caps/>
      <w:sz w:val="44"/>
    </w:rPr>
  </w:style>
  <w:style w:type="paragraph" w:styleId="Subtitle">
    <w:name w:val="Subtitle"/>
    <w:basedOn w:val="Normal"/>
    <w:qFormat/>
    <w:rsid w:val="006866CE"/>
    <w:pPr>
      <w:widowControl/>
      <w:autoSpaceDE/>
      <w:autoSpaceDN/>
      <w:adjustRightInd/>
    </w:pPr>
    <w:rPr>
      <w:rFonts w:ascii="Book Antiqua" w:hAnsi="Book Antiqua"/>
      <w:b/>
      <w:bCs/>
      <w:color w:val="auto"/>
      <w:sz w:val="32"/>
      <w:szCs w:val="20"/>
    </w:rPr>
  </w:style>
  <w:style w:type="paragraph" w:styleId="Header">
    <w:name w:val="header"/>
    <w:basedOn w:val="Normal"/>
    <w:rsid w:val="00C9263F"/>
    <w:pPr>
      <w:tabs>
        <w:tab w:val="center" w:pos="4320"/>
        <w:tab w:val="right" w:pos="8640"/>
      </w:tabs>
    </w:pPr>
  </w:style>
  <w:style w:type="paragraph" w:styleId="Footer">
    <w:name w:val="footer"/>
    <w:basedOn w:val="Normal"/>
    <w:rsid w:val="00C9263F"/>
    <w:pPr>
      <w:tabs>
        <w:tab w:val="center" w:pos="4320"/>
        <w:tab w:val="right" w:pos="8640"/>
      </w:tabs>
    </w:pPr>
  </w:style>
  <w:style w:type="character" w:styleId="CommentReference">
    <w:name w:val="annotation reference"/>
    <w:basedOn w:val="DefaultParagraphFont"/>
    <w:semiHidden/>
    <w:rsid w:val="00567E0B"/>
    <w:rPr>
      <w:sz w:val="16"/>
      <w:szCs w:val="16"/>
    </w:rPr>
  </w:style>
  <w:style w:type="paragraph" w:styleId="CommentText">
    <w:name w:val="annotation text"/>
    <w:basedOn w:val="Normal"/>
    <w:link w:val="CommentTextChar"/>
    <w:rsid w:val="00567E0B"/>
    <w:rPr>
      <w:sz w:val="20"/>
      <w:szCs w:val="20"/>
    </w:rPr>
  </w:style>
  <w:style w:type="paragraph" w:styleId="CommentSubject">
    <w:name w:val="annotation subject"/>
    <w:basedOn w:val="CommentText"/>
    <w:next w:val="CommentText"/>
    <w:semiHidden/>
    <w:rsid w:val="00567E0B"/>
    <w:rPr>
      <w:b/>
      <w:bCs/>
    </w:rPr>
  </w:style>
  <w:style w:type="paragraph" w:styleId="BalloonText">
    <w:name w:val="Balloon Text"/>
    <w:basedOn w:val="Normal"/>
    <w:semiHidden/>
    <w:rsid w:val="00567E0B"/>
    <w:rPr>
      <w:rFonts w:ascii="Tahoma" w:hAnsi="Tahoma" w:cs="Tahoma"/>
      <w:sz w:val="16"/>
      <w:szCs w:val="16"/>
    </w:rPr>
  </w:style>
  <w:style w:type="paragraph" w:styleId="TOC1">
    <w:name w:val="toc 1"/>
    <w:basedOn w:val="Normal"/>
    <w:next w:val="Normal"/>
    <w:autoRedefine/>
    <w:semiHidden/>
    <w:rsid w:val="00954D44"/>
    <w:pPr>
      <w:widowControl/>
      <w:tabs>
        <w:tab w:val="right" w:leader="dot" w:pos="9360"/>
      </w:tabs>
      <w:autoSpaceDE/>
      <w:autoSpaceDN/>
      <w:adjustRightInd/>
    </w:pPr>
    <w:rPr>
      <w:rFonts w:ascii="Arial" w:hAnsi="Arial" w:cs="Arial"/>
      <w:b/>
      <w:bCs/>
      <w:noProof/>
      <w:color w:val="2E368F"/>
      <w:sz w:val="26"/>
      <w:szCs w:val="26"/>
    </w:rPr>
  </w:style>
  <w:style w:type="character" w:styleId="Hyperlink">
    <w:name w:val="Hyperlink"/>
    <w:basedOn w:val="DefaultParagraphFont"/>
    <w:rsid w:val="00307667"/>
    <w:rPr>
      <w:strike w:val="0"/>
      <w:dstrike w:val="0"/>
      <w:color w:val="0000FF"/>
      <w:u w:val="none"/>
      <w:effect w:val="none"/>
    </w:rPr>
  </w:style>
  <w:style w:type="paragraph" w:styleId="DPPParas" w:customStyle="1">
    <w:name w:val="DPP:Paras"/>
    <w:link w:val="DPPParasChar"/>
    <w:rsid w:val="00307667"/>
    <w:pPr>
      <w:spacing w:before="60" w:after="180"/>
      <w:jc w:val="both"/>
    </w:pPr>
    <w:rPr>
      <w:sz w:val="24"/>
    </w:rPr>
  </w:style>
  <w:style w:type="character" w:styleId="DPPParasChar" w:customStyle="1">
    <w:name w:val="DPP:Paras Char"/>
    <w:basedOn w:val="DefaultParagraphFont"/>
    <w:link w:val="DPPParas"/>
    <w:rsid w:val="00307667"/>
    <w:rPr>
      <w:sz w:val="24"/>
      <w:lang w:val="en-US" w:eastAsia="en-US" w:bidi="ar-SA"/>
    </w:rPr>
  </w:style>
  <w:style w:type="character" w:styleId="Hypertext" w:customStyle="1">
    <w:name w:val="Hypertext"/>
    <w:rsid w:val="005633B8"/>
    <w:rPr>
      <w:color w:val="0000FF"/>
      <w:u w:val="single"/>
    </w:rPr>
  </w:style>
  <w:style w:type="paragraph" w:styleId="BodyText">
    <w:name w:val="Body Text"/>
    <w:basedOn w:val="Normal"/>
    <w:rsid w:val="00D10034"/>
    <w:pPr>
      <w:widowControl/>
      <w:autoSpaceDE/>
      <w:autoSpaceDN/>
      <w:adjustRightInd/>
      <w:jc w:val="center"/>
    </w:pPr>
    <w:rPr>
      <w:rFonts w:ascii="Arial" w:hAnsi="Arial"/>
      <w:i/>
      <w:color w:val="auto"/>
      <w:sz w:val="18"/>
      <w:szCs w:val="20"/>
    </w:rPr>
  </w:style>
  <w:style w:type="paragraph" w:styleId="DPPPara1" w:customStyle="1">
    <w:name w:val="DPP:Para1"/>
    <w:rsid w:val="00D10034"/>
    <w:pPr>
      <w:tabs>
        <w:tab w:val="left" w:pos="693"/>
      </w:tabs>
      <w:spacing w:before="60" w:after="120"/>
    </w:pPr>
    <w:rPr>
      <w:sz w:val="24"/>
    </w:rPr>
  </w:style>
  <w:style w:type="paragraph" w:styleId="ListBullet">
    <w:name w:val="List Bullet"/>
    <w:basedOn w:val="Normal"/>
    <w:rsid w:val="00D10034"/>
    <w:pPr>
      <w:widowControl/>
      <w:tabs>
        <w:tab w:val="num" w:pos="720"/>
      </w:tabs>
      <w:autoSpaceDE/>
      <w:autoSpaceDN/>
      <w:adjustRightInd/>
      <w:spacing w:after="120" w:line="264" w:lineRule="auto"/>
      <w:ind w:left="720" w:hanging="360"/>
      <w:jc w:val="both"/>
    </w:pPr>
    <w:rPr>
      <w:rFonts w:ascii="Times New Roman" w:hAnsi="Times New Roman"/>
      <w:color w:val="auto"/>
      <w:szCs w:val="20"/>
    </w:rPr>
  </w:style>
  <w:style w:type="character" w:styleId="PageNumber">
    <w:name w:val="page number"/>
    <w:basedOn w:val="DefaultParagraphFont"/>
    <w:rsid w:val="00740A5F"/>
  </w:style>
  <w:style w:type="paragraph" w:styleId="04-Bodytext" w:customStyle="1">
    <w:name w:val="04-Body text"/>
    <w:link w:val="04-BodytextChar"/>
    <w:rsid w:val="00F05CD5"/>
    <w:pPr>
      <w:keepLines/>
      <w:spacing w:after="120"/>
    </w:pPr>
    <w:rPr>
      <w:rFonts w:ascii="Garamond Book" w:hAnsi="Garamond Book"/>
      <w:sz w:val="22"/>
    </w:rPr>
  </w:style>
  <w:style w:type="character" w:styleId="04-BodytextChar" w:customStyle="1">
    <w:name w:val="04-Body text Char"/>
    <w:basedOn w:val="DefaultParagraphFont"/>
    <w:link w:val="04-Bodytext"/>
    <w:rsid w:val="00F05CD5"/>
    <w:rPr>
      <w:rFonts w:ascii="Garamond Book" w:hAnsi="Garamond Book"/>
      <w:sz w:val="22"/>
      <w:lang w:val="en-US" w:eastAsia="en-US" w:bidi="ar-SA"/>
    </w:rPr>
  </w:style>
  <w:style w:type="table" w:styleId="TableGrid">
    <w:name w:val="Table Grid"/>
    <w:basedOn w:val="TableNormal"/>
    <w:rsid w:val="00F05CD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ocumentMap">
    <w:name w:val="Document Map"/>
    <w:basedOn w:val="Normal"/>
    <w:semiHidden/>
    <w:rsid w:val="00DC7949"/>
    <w:pPr>
      <w:shd w:val="clear" w:color="auto" w:fill="000080"/>
    </w:pPr>
    <w:rPr>
      <w:rFonts w:ascii="Tahoma" w:hAnsi="Tahoma" w:cs="Tahoma"/>
      <w:sz w:val="20"/>
      <w:szCs w:val="20"/>
    </w:rPr>
  </w:style>
  <w:style w:type="paragraph" w:styleId="dppparas0" w:customStyle="1">
    <w:name w:val="dppparas"/>
    <w:basedOn w:val="Normal"/>
    <w:rsid w:val="00B12656"/>
    <w:pPr>
      <w:widowControl/>
      <w:autoSpaceDE/>
      <w:autoSpaceDN/>
      <w:adjustRightInd/>
      <w:spacing w:before="100" w:beforeAutospacing="1" w:after="100" w:afterAutospacing="1"/>
    </w:pPr>
    <w:rPr>
      <w:rFonts w:ascii="Times New Roman" w:hAnsi="Times New Roman"/>
      <w:color w:val="auto"/>
    </w:rPr>
  </w:style>
  <w:style w:type="paragraph" w:styleId="dpppara10" w:customStyle="1">
    <w:name w:val="dpppara1"/>
    <w:basedOn w:val="Normal"/>
    <w:rsid w:val="00B12656"/>
    <w:pPr>
      <w:widowControl/>
      <w:autoSpaceDE/>
      <w:autoSpaceDN/>
      <w:adjustRightInd/>
      <w:spacing w:before="100" w:beforeAutospacing="1" w:after="100" w:afterAutospacing="1"/>
    </w:pPr>
    <w:rPr>
      <w:rFonts w:ascii="Times New Roman" w:hAnsi="Times New Roman"/>
      <w:color w:val="auto"/>
    </w:rPr>
  </w:style>
  <w:style w:type="paragraph" w:styleId="BodyText2">
    <w:name w:val="Body Text 2"/>
    <w:basedOn w:val="Normal"/>
    <w:rsid w:val="00B12656"/>
    <w:pPr>
      <w:widowControl/>
      <w:autoSpaceDE/>
      <w:autoSpaceDN/>
      <w:adjustRightInd/>
      <w:spacing w:after="120" w:line="480" w:lineRule="auto"/>
    </w:pPr>
    <w:rPr>
      <w:rFonts w:ascii="Times New Roman" w:hAnsi="Times New Roman"/>
      <w:color w:val="auto"/>
    </w:rPr>
  </w:style>
  <w:style w:type="paragraph" w:styleId="SectionHeading1" w:customStyle="1">
    <w:name w:val="Section Heading 1"/>
    <w:basedOn w:val="BodyText"/>
    <w:rsid w:val="00200CF4"/>
    <w:pPr>
      <w:spacing w:after="160"/>
    </w:pPr>
    <w:rPr>
      <w:rFonts w:ascii="Arial Bold" w:hAnsi="Arial Bold"/>
      <w:b/>
      <w:i w:val="0"/>
      <w:smallCaps/>
      <w:color w:val="000080"/>
      <w:sz w:val="38"/>
      <w:szCs w:val="38"/>
    </w:rPr>
  </w:style>
  <w:style w:type="paragraph" w:styleId="NormalWeb">
    <w:name w:val="Normal (Web)"/>
    <w:basedOn w:val="Normal"/>
    <w:rsid w:val="00012E46"/>
    <w:pPr>
      <w:widowControl/>
      <w:autoSpaceDE/>
      <w:autoSpaceDN/>
      <w:adjustRightInd/>
      <w:spacing w:before="100" w:beforeAutospacing="1" w:after="100" w:afterAutospacing="1"/>
    </w:pPr>
    <w:rPr>
      <w:rFonts w:ascii="Times New Roman" w:hAnsi="Times New Roman"/>
      <w:color w:val="auto"/>
    </w:rPr>
  </w:style>
  <w:style w:type="paragraph" w:styleId="HSEEPPara" w:customStyle="1">
    <w:name w:val="*HSEEP Para"/>
    <w:rsid w:val="004153DC"/>
    <w:pPr>
      <w:spacing w:before="60"/>
    </w:pPr>
    <w:rPr>
      <w:rFonts w:ascii="Joanna MT" w:hAnsi="Joanna MT"/>
      <w:bCs/>
      <w:sz w:val="24"/>
      <w:szCs w:val="24"/>
    </w:rPr>
  </w:style>
  <w:style w:type="paragraph" w:styleId="HSEEPTableTitle" w:customStyle="1">
    <w:name w:val="*HSEEP Table Title"/>
    <w:rsid w:val="004153DC"/>
    <w:pPr>
      <w:spacing w:before="20" w:after="40"/>
    </w:pPr>
    <w:rPr>
      <w:rFonts w:ascii="Joanna MT" w:hAnsi="Joanna MT"/>
      <w:b/>
      <w:color w:val="FFFFFF"/>
      <w:sz w:val="24"/>
      <w:szCs w:val="24"/>
    </w:rPr>
  </w:style>
  <w:style w:type="paragraph" w:styleId="SectionHeading2" w:customStyle="1">
    <w:name w:val="Section Heading 2"/>
    <w:basedOn w:val="Normal"/>
    <w:rsid w:val="00034B4C"/>
    <w:pPr>
      <w:spacing w:before="240" w:after="160"/>
    </w:pPr>
    <w:rPr>
      <w:rFonts w:ascii="Arial" w:hAnsi="Arial" w:cs="Arial"/>
      <w:b/>
      <w:color w:val="000080"/>
      <w:sz w:val="28"/>
      <w:szCs w:val="28"/>
    </w:rPr>
  </w:style>
  <w:style w:type="character" w:styleId="CommentTextChar" w:customStyle="1">
    <w:name w:val="Comment Text Char"/>
    <w:basedOn w:val="DefaultParagraphFont"/>
    <w:link w:val="CommentText"/>
    <w:rsid w:val="00FD35D6"/>
    <w:rPr>
      <w:rFonts w:ascii="Times" w:hAnsi="Times"/>
      <w:color w:val="000000"/>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150662">
      <w:bodyDiv w:val="1"/>
      <w:marLeft w:val="0"/>
      <w:marRight w:val="0"/>
      <w:marTop w:val="0"/>
      <w:marBottom w:val="0"/>
      <w:divBdr>
        <w:top w:val="none" w:sz="0" w:space="0" w:color="auto"/>
        <w:left w:val="none" w:sz="0" w:space="0" w:color="auto"/>
        <w:bottom w:val="none" w:sz="0" w:space="0" w:color="auto"/>
        <w:right w:val="none" w:sz="0" w:space="0" w:color="auto"/>
      </w:divBdr>
      <w:divsChild>
        <w:div w:id="1047294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4.xml" Id="rId13" /><Relationship Type="http://schemas.openxmlformats.org/officeDocument/2006/relationships/footer" Target="footer8.xml" Id="rId18" /><Relationship Type="http://schemas.openxmlformats.org/officeDocument/2006/relationships/header" Target="header6.xml" Id="rId26" /><Relationship Type="http://schemas.openxmlformats.org/officeDocument/2006/relationships/settings" Target="settings.xml" Id="rId3" /><Relationship Type="http://schemas.openxmlformats.org/officeDocument/2006/relationships/footer" Target="footer11.xml" Id="rId21" /><Relationship Type="http://schemas.openxmlformats.org/officeDocument/2006/relationships/customXml" Target="../customXml/item3.xml" Id="rId34"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footer" Target="footer7.xml" Id="rId17" /><Relationship Type="http://schemas.openxmlformats.org/officeDocument/2006/relationships/header" Target="header5.xml" Id="rId25" /><Relationship Type="http://schemas.openxmlformats.org/officeDocument/2006/relationships/customXml" Target="../customXml/item2.xml" Id="rId33" /><Relationship Type="http://schemas.openxmlformats.org/officeDocument/2006/relationships/styles" Target="styles.xml" Id="rId2" /><Relationship Type="http://schemas.openxmlformats.org/officeDocument/2006/relationships/footer" Target="footer6.xml" Id="rId16" /><Relationship Type="http://schemas.openxmlformats.org/officeDocument/2006/relationships/footer" Target="footer10.xml" Id="rId20" /><Relationship Type="http://schemas.openxmlformats.org/officeDocument/2006/relationships/footer" Target="footer17.xml" Id="rId29"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er" Target="footer14.xml" Id="rId24" /><Relationship Type="http://schemas.openxmlformats.org/officeDocument/2006/relationships/customXml" Target="../customXml/item1.xml" Id="rId32" /><Relationship Type="http://schemas.openxmlformats.org/officeDocument/2006/relationships/footnotes" Target="footnotes.xml" Id="rId5" /><Relationship Type="http://schemas.openxmlformats.org/officeDocument/2006/relationships/footer" Target="footer5.xml" Id="rId15" /><Relationship Type="http://schemas.openxmlformats.org/officeDocument/2006/relationships/footer" Target="footer13.xml" Id="rId23" /><Relationship Type="http://schemas.openxmlformats.org/officeDocument/2006/relationships/footer" Target="footer16.xml" Id="rId28" /><Relationship Type="http://schemas.openxmlformats.org/officeDocument/2006/relationships/header" Target="header2.xml" Id="rId10" /><Relationship Type="http://schemas.openxmlformats.org/officeDocument/2006/relationships/footer" Target="footer9.xml" Id="rId19" /><Relationship Type="http://schemas.openxmlformats.org/officeDocument/2006/relationships/theme" Target="theme/theme1.xml" Id="rId31" /><Relationship Type="http://schemas.openxmlformats.org/officeDocument/2006/relationships/webSettings" Target="webSettings.xml" Id="rId4" /><Relationship Type="http://schemas.openxmlformats.org/officeDocument/2006/relationships/footer" Target="footer2.xml" Id="rId9" /><Relationship Type="http://schemas.openxmlformats.org/officeDocument/2006/relationships/footer" Target="footer4.xml" Id="rId14" /><Relationship Type="http://schemas.openxmlformats.org/officeDocument/2006/relationships/footer" Target="footer12.xml" Id="rId22" /><Relationship Type="http://schemas.openxmlformats.org/officeDocument/2006/relationships/footer" Target="footer15.xml" Id="rId27" /><Relationship Type="http://schemas.openxmlformats.org/officeDocument/2006/relationships/fontTable" Target="fontTable.xml" Id="rId30" /><Relationship Type="http://schemas.openxmlformats.org/officeDocument/2006/relationships/footer" Target="footer1.xml" Id="rId8" /><Relationship Type="http://schemas.microsoft.com/office/2020/10/relationships/intelligence" Target="intelligence2.xml" Id="R257985790f464f7d"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F416AABFE59440A01F949B778980B4" ma:contentTypeVersion="20" ma:contentTypeDescription="Create a new document." ma:contentTypeScope="" ma:versionID="1456becdf025912fd06614cbe7f1e3f4">
  <xsd:schema xmlns:xsd="http://www.w3.org/2001/XMLSchema" xmlns:xs="http://www.w3.org/2001/XMLSchema" xmlns:p="http://schemas.microsoft.com/office/2006/metadata/properties" xmlns:ns2="d5ac8d35-6a2d-48f2-b601-06cd45d5926e" xmlns:ns3="30af0fd0-a37f-49e3-bd84-b6dc25b6d8a4" targetNamespace="http://schemas.microsoft.com/office/2006/metadata/properties" ma:root="true" ma:fieldsID="d1a6c113d0d905e1a9bc61356697c52f" ns2:_="" ns3:_="">
    <xsd:import namespace="d5ac8d35-6a2d-48f2-b601-06cd45d5926e"/>
    <xsd:import namespace="30af0fd0-a37f-49e3-bd84-b6dc25b6d8a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Run_x0020_Time"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c8d35-6a2d-48f2-b601-06cd45d592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b41c2e3-9785-49eb-8a3d-46febc39341e" ma:termSetId="09814cd3-568e-fe90-9814-8d621ff8fb84" ma:anchorId="fba54fb3-c3e1-fe81-a776-ca4b69148c4d" ma:open="true" ma:isKeyword="false">
      <xsd:complexType>
        <xsd:sequence>
          <xsd:element ref="pc:Terms" minOccurs="0" maxOccurs="1"/>
        </xsd:sequence>
      </xsd:complexType>
    </xsd:element>
    <xsd:element name="Run_x0020_Time" ma:index="24" nillable="true" ma:displayName="Run Time" ma:format="DateTime" ma:internalName="Run_x0020_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af0fd0-a37f-49e3-bd84-b6dc25b6d8a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d3e674c-b3cb-47b8-8b95-1623d059ae95}" ma:internalName="TaxCatchAll" ma:showField="CatchAllData" ma:web="30af0fd0-a37f-49e3-bd84-b6dc25b6d8a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ac8d35-6a2d-48f2-b601-06cd45d5926e">
      <Terms xmlns="http://schemas.microsoft.com/office/infopath/2007/PartnerControls"/>
    </lcf76f155ced4ddcb4097134ff3c332f>
    <TaxCatchAll xmlns="30af0fd0-a37f-49e3-bd84-b6dc25b6d8a4" xsi:nil="true"/>
    <Run_x0020_Time xmlns="d5ac8d35-6a2d-48f2-b601-06cd45d5926e" xsi:nil="true"/>
  </documentManagement>
</p:properties>
</file>

<file path=customXml/itemProps1.xml><?xml version="1.0" encoding="utf-8"?>
<ds:datastoreItem xmlns:ds="http://schemas.openxmlformats.org/officeDocument/2006/customXml" ds:itemID="{AA8701F9-E491-42A9-BCAD-B54D99635FDC}"/>
</file>

<file path=customXml/itemProps2.xml><?xml version="1.0" encoding="utf-8"?>
<ds:datastoreItem xmlns:ds="http://schemas.openxmlformats.org/officeDocument/2006/customXml" ds:itemID="{6FBC7339-5AA8-407D-862C-92882CCD3E2E}"/>
</file>

<file path=customXml/itemProps3.xml><?xml version="1.0" encoding="utf-8"?>
<ds:datastoreItem xmlns:ds="http://schemas.openxmlformats.org/officeDocument/2006/customXml" ds:itemID="{37BE1821-2113-4BD0-9447-95890E5FF5C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DHS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HSEEP AAR-IP Template</dc:title>
  <dc:subject/>
  <dc:creator>DHS</dc:creator>
  <keywords/>
  <dc:description/>
  <lastModifiedBy>Guest User</lastModifiedBy>
  <revision>5</revision>
  <lastPrinted>2007-02-16T13:23:00.0000000Z</lastPrinted>
  <dcterms:created xsi:type="dcterms:W3CDTF">2024-05-27T15:23:00.0000000Z</dcterms:created>
  <dcterms:modified xsi:type="dcterms:W3CDTF">2025-06-30T23:10:21.9038396Z</dcterms:modified>
  <category>2007 HSEEP Volume III</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0x0101003FF416AABFE59440A01F949B778980B4</vt:lpwstr>
  </property>
  <property fmtid="{D5CDD505-2E9C-101B-9397-08002B2CF9AE}" pid="3" name="MediaServiceImageTags">
    <vt:lpwstr/>
  </property>
</Properties>
</file>